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717F" w14:textId="0B581789" w:rsidR="00894B39" w:rsidRPr="003C2EE9" w:rsidRDefault="00894B39" w:rsidP="003C2EE9">
      <w:pPr>
        <w:spacing w:after="60" w:line="276" w:lineRule="auto"/>
        <w:jc w:val="center"/>
        <w:outlineLvl w:val="0"/>
        <w:rPr>
          <w:rFonts w:ascii="Segoe UI" w:hAnsi="Segoe UI" w:cs="Segoe UI"/>
        </w:rPr>
      </w:pPr>
      <w:bookmarkStart w:id="0" w:name="_Hlk536537633"/>
      <w:r w:rsidRPr="003C2EE9">
        <w:rPr>
          <w:rFonts w:ascii="Segoe UI" w:hAnsi="Segoe UI" w:cs="Segoe UI"/>
        </w:rPr>
        <w:t>Příloha č. 1 zadávací dokumentace na veřejnou zakázku: „</w:t>
      </w:r>
      <w:r w:rsidR="009A1452" w:rsidRPr="00285BCA">
        <w:rPr>
          <w:rFonts w:ascii="Segoe UI" w:hAnsi="Segoe UI" w:cs="Segoe UI"/>
        </w:rPr>
        <w:t>Modernizace vozovny Slatina</w:t>
      </w:r>
      <w:r w:rsidRPr="003C2EE9">
        <w:rPr>
          <w:rFonts w:ascii="Segoe UI" w:hAnsi="Segoe UI" w:cs="Segoe UI"/>
        </w:rPr>
        <w:t>“</w:t>
      </w:r>
    </w:p>
    <w:bookmarkEnd w:id="0"/>
    <w:p w14:paraId="12330A07" w14:textId="77777777" w:rsidR="00894B39" w:rsidRPr="00716401" w:rsidRDefault="7FB1AE14" w:rsidP="003C2EE9">
      <w:pPr>
        <w:widowControl w:val="0"/>
        <w:spacing w:after="60" w:line="276" w:lineRule="auto"/>
        <w:jc w:val="center"/>
        <w:outlineLvl w:val="0"/>
        <w:rPr>
          <w:rFonts w:ascii="Segoe UI" w:eastAsia="Arial Unicode MS" w:hAnsi="Segoe UI" w:cs="Segoe UI"/>
          <w:b/>
          <w:bCs/>
          <w:sz w:val="36"/>
          <w:szCs w:val="36"/>
          <w:lang w:bidi="cs-CZ"/>
        </w:rPr>
      </w:pPr>
      <w:r w:rsidRPr="4D05C2F3">
        <w:rPr>
          <w:rFonts w:ascii="Segoe UI" w:eastAsia="Arial Unicode MS" w:hAnsi="Segoe UI" w:cs="Segoe UI"/>
          <w:b/>
          <w:bCs/>
          <w:sz w:val="36"/>
          <w:szCs w:val="36"/>
          <w:lang w:bidi="cs-CZ"/>
        </w:rPr>
        <w:t>Smlouva o dílo</w:t>
      </w:r>
    </w:p>
    <w:p w14:paraId="4B146FCE" w14:textId="77777777" w:rsidR="00894B39" w:rsidRPr="003C2EE9" w:rsidRDefault="00894B39" w:rsidP="003C2EE9">
      <w:pPr>
        <w:spacing w:line="276" w:lineRule="auto"/>
        <w:rPr>
          <w:rFonts w:ascii="Segoe UI" w:eastAsia="Times New Roman" w:hAnsi="Segoe UI" w:cs="Segoe UI"/>
        </w:rPr>
      </w:pPr>
    </w:p>
    <w:p w14:paraId="6A1213B1" w14:textId="77777777" w:rsidR="00894B39" w:rsidRPr="003C2EE9" w:rsidRDefault="00894B39" w:rsidP="003C2EE9">
      <w:pPr>
        <w:spacing w:line="276" w:lineRule="auto"/>
        <w:rPr>
          <w:rFonts w:ascii="Segoe UI" w:hAnsi="Segoe UI" w:cs="Segoe UI"/>
        </w:rPr>
      </w:pPr>
    </w:p>
    <w:p w14:paraId="528A4FAE" w14:textId="77777777" w:rsidR="00894B39" w:rsidRPr="003C2EE9" w:rsidRDefault="00894B39" w:rsidP="003C2EE9">
      <w:pPr>
        <w:pStyle w:val="Bezmezer"/>
        <w:spacing w:line="276" w:lineRule="auto"/>
        <w:jc w:val="both"/>
        <w:rPr>
          <w:rFonts w:cs="Segoe UI"/>
        </w:rPr>
      </w:pPr>
      <w:r w:rsidRPr="003C2EE9">
        <w:rPr>
          <w:rFonts w:cs="Segoe UI"/>
        </w:rPr>
        <w:t xml:space="preserve">Tato Smlouva o </w:t>
      </w:r>
      <w:r w:rsidRPr="002B456F">
        <w:rPr>
          <w:rFonts w:cs="Segoe UI"/>
        </w:rPr>
        <w:t xml:space="preserve">dílo ze dne … </w:t>
      </w:r>
      <w:r w:rsidRPr="002B456F">
        <w:rPr>
          <w:rFonts w:cs="Segoe UI"/>
          <w:i/>
          <w:color w:val="000000" w:themeColor="text1"/>
          <w:highlight w:val="yellow"/>
        </w:rPr>
        <w:t>[doplní zadavatel</w:t>
      </w:r>
      <w:r w:rsidRPr="003C2EE9">
        <w:rPr>
          <w:rFonts w:cs="Segoe UI"/>
          <w:i/>
          <w:color w:val="000000" w:themeColor="text1"/>
          <w:highlight w:val="yellow"/>
        </w:rPr>
        <w:t xml:space="preserve"> před </w:t>
      </w:r>
      <w:r w:rsidRPr="003C2EE9">
        <w:rPr>
          <w:rFonts w:cs="Segoe UI"/>
          <w:i/>
          <w:highlight w:val="yellow"/>
        </w:rPr>
        <w:t>podpisem Smlouvy</w:t>
      </w:r>
      <w:r w:rsidRPr="003C2EE9">
        <w:rPr>
          <w:rFonts w:cs="Segoe UI"/>
          <w:i/>
          <w:color w:val="000000" w:themeColor="text1"/>
          <w:highlight w:val="yellow"/>
          <w:lang w:val="en-US"/>
        </w:rPr>
        <w:t>]</w:t>
      </w:r>
      <w:r w:rsidRPr="003C2EE9">
        <w:rPr>
          <w:rFonts w:cs="Segoe UI"/>
        </w:rPr>
        <w:t xml:space="preserve"> dále jako „</w:t>
      </w:r>
      <w:r w:rsidRPr="003C2EE9">
        <w:rPr>
          <w:rFonts w:cs="Segoe UI"/>
          <w:b/>
          <w:bCs/>
          <w:i/>
          <w:iCs/>
        </w:rPr>
        <w:t>Smlouva</w:t>
      </w:r>
      <w:r w:rsidRPr="003C2EE9">
        <w:rPr>
          <w:rFonts w:cs="Segoe UI"/>
        </w:rPr>
        <w:t>“,</w:t>
      </w:r>
    </w:p>
    <w:p w14:paraId="1F1FB302" w14:textId="77777777" w:rsidR="00894B39" w:rsidRPr="003C2EE9" w:rsidRDefault="00894B39" w:rsidP="003C2EE9">
      <w:pPr>
        <w:spacing w:line="276" w:lineRule="auto"/>
        <w:rPr>
          <w:rFonts w:ascii="Segoe UI" w:hAnsi="Segoe UI" w:cs="Segoe UI"/>
        </w:rPr>
      </w:pPr>
      <w:bookmarkStart w:id="1" w:name="_DV_M633"/>
      <w:bookmarkStart w:id="2" w:name="_DV_M634"/>
      <w:bookmarkStart w:id="3" w:name="_DV_M638"/>
      <w:bookmarkStart w:id="4" w:name="_DV_M639"/>
      <w:bookmarkStart w:id="5" w:name="_DV_M640"/>
      <w:bookmarkStart w:id="6" w:name="_DV_M641"/>
      <w:bookmarkStart w:id="7" w:name="_DV_M642"/>
      <w:bookmarkStart w:id="8" w:name="_DV_M643"/>
      <w:bookmarkEnd w:id="1"/>
      <w:bookmarkEnd w:id="2"/>
      <w:bookmarkEnd w:id="3"/>
      <w:bookmarkEnd w:id="4"/>
      <w:bookmarkEnd w:id="5"/>
      <w:bookmarkEnd w:id="6"/>
      <w:bookmarkEnd w:id="7"/>
      <w:bookmarkEnd w:id="8"/>
    </w:p>
    <w:p w14:paraId="1E2323AD"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byla uzavřena mezi </w:t>
      </w:r>
    </w:p>
    <w:p w14:paraId="451C766B" w14:textId="77777777" w:rsidR="00894B39" w:rsidRPr="003C2EE9" w:rsidRDefault="00894B39" w:rsidP="003C2EE9">
      <w:pPr>
        <w:pStyle w:val="Export0"/>
        <w:widowControl/>
        <w:spacing w:line="276" w:lineRule="auto"/>
        <w:rPr>
          <w:rFonts w:ascii="Segoe UI" w:hAnsi="Segoe UI" w:cs="Segoe UI"/>
          <w:sz w:val="22"/>
          <w:szCs w:val="22"/>
        </w:rPr>
      </w:pPr>
    </w:p>
    <w:p w14:paraId="6FF7C727" w14:textId="77777777" w:rsidR="00894B39" w:rsidRPr="003C2EE9" w:rsidRDefault="00894B39" w:rsidP="003C2EE9">
      <w:pPr>
        <w:pStyle w:val="Bezmezer"/>
        <w:spacing w:line="276" w:lineRule="auto"/>
        <w:jc w:val="both"/>
        <w:rPr>
          <w:rFonts w:cs="Segoe UI"/>
          <w:b/>
        </w:rPr>
      </w:pPr>
      <w:r w:rsidRPr="003C2EE9">
        <w:rPr>
          <w:rFonts w:cs="Segoe UI"/>
          <w:b/>
        </w:rPr>
        <w:t>Dopravní podnik města Brna, a.s.</w:t>
      </w:r>
    </w:p>
    <w:p w14:paraId="0FA00CAC"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Hlinky 64/151, Pisárky, 603 00 Brno, Doručovací číslo: 65646</w:t>
      </w:r>
    </w:p>
    <w:p w14:paraId="0A12CC5F"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25508881 </w:t>
      </w:r>
    </w:p>
    <w:p w14:paraId="0E372099" w14:textId="77777777" w:rsidR="00894B39" w:rsidRPr="003C2EE9" w:rsidRDefault="00894B39" w:rsidP="003C2EE9">
      <w:pPr>
        <w:pStyle w:val="Bezmezer"/>
        <w:spacing w:line="276" w:lineRule="auto"/>
        <w:jc w:val="both"/>
        <w:rPr>
          <w:rFonts w:cs="Segoe UI"/>
        </w:rPr>
      </w:pPr>
      <w:r w:rsidRPr="003C2EE9">
        <w:rPr>
          <w:rFonts w:cs="Segoe UI"/>
        </w:rPr>
        <w:t xml:space="preserve">DIČ: </w:t>
      </w:r>
      <w:r w:rsidRPr="003C2EE9">
        <w:rPr>
          <w:rFonts w:cs="Segoe UI"/>
        </w:rPr>
        <w:tab/>
      </w:r>
      <w:r w:rsidRPr="003C2EE9">
        <w:rPr>
          <w:rFonts w:cs="Segoe UI"/>
        </w:rPr>
        <w:tab/>
      </w:r>
      <w:r w:rsidRPr="003C2EE9">
        <w:rPr>
          <w:rFonts w:cs="Segoe UI"/>
        </w:rPr>
        <w:tab/>
        <w:t>CZ 25508881</w:t>
      </w:r>
    </w:p>
    <w:p w14:paraId="73EA3704"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Krajským soudem v Brně, </w:t>
      </w:r>
      <w:proofErr w:type="spellStart"/>
      <w:r w:rsidRPr="003C2EE9">
        <w:rPr>
          <w:rFonts w:cs="Segoe UI"/>
        </w:rPr>
        <w:t>sp</w:t>
      </w:r>
      <w:proofErr w:type="spellEnd"/>
      <w:r w:rsidRPr="003C2EE9">
        <w:rPr>
          <w:rFonts w:cs="Segoe UI"/>
        </w:rPr>
        <w:t>. zn. B 2463</w:t>
      </w:r>
    </w:p>
    <w:p w14:paraId="7B4D7F73" w14:textId="77777777" w:rsidR="00894B39" w:rsidRPr="003C2EE9" w:rsidRDefault="00894B39" w:rsidP="003C2EE9">
      <w:pPr>
        <w:pStyle w:val="Bezmezer"/>
        <w:spacing w:line="276" w:lineRule="auto"/>
        <w:jc w:val="both"/>
        <w:rPr>
          <w:rFonts w:cs="Segoe UI"/>
        </w:rPr>
      </w:pPr>
    </w:p>
    <w:p w14:paraId="671F474D" w14:textId="7B63A870" w:rsidR="00894B39" w:rsidRPr="003C2EE9" w:rsidRDefault="00894B39" w:rsidP="003C2EE9">
      <w:pPr>
        <w:pStyle w:val="Bezmezer"/>
        <w:spacing w:line="276" w:lineRule="auto"/>
        <w:jc w:val="both"/>
        <w:rPr>
          <w:rFonts w:cs="Segoe UI"/>
        </w:rPr>
      </w:pPr>
      <w:r w:rsidRPr="003C2EE9">
        <w:rPr>
          <w:rFonts w:cs="Segoe UI"/>
        </w:rPr>
        <w:t xml:space="preserve">zastoupená: </w:t>
      </w:r>
      <w:r w:rsidRPr="003C2EE9">
        <w:rPr>
          <w:rFonts w:cs="Segoe UI"/>
        </w:rPr>
        <w:tab/>
      </w:r>
      <w:r w:rsidRPr="003C2EE9">
        <w:rPr>
          <w:rFonts w:cs="Segoe UI"/>
        </w:rPr>
        <w:tab/>
        <w:t>Ing. Miloš</w:t>
      </w:r>
      <w:r w:rsidR="00211316" w:rsidRPr="003C2EE9">
        <w:rPr>
          <w:rFonts w:cs="Segoe UI"/>
        </w:rPr>
        <w:t>em</w:t>
      </w:r>
      <w:r w:rsidRPr="003C2EE9">
        <w:rPr>
          <w:rFonts w:cs="Segoe UI"/>
        </w:rPr>
        <w:t xml:space="preserve"> Havránk</w:t>
      </w:r>
      <w:r w:rsidR="00211316" w:rsidRPr="003C2EE9">
        <w:rPr>
          <w:rFonts w:cs="Segoe UI"/>
        </w:rPr>
        <w:t>em</w:t>
      </w:r>
      <w:r w:rsidRPr="003C2EE9">
        <w:rPr>
          <w:rFonts w:cs="Segoe UI"/>
        </w:rPr>
        <w:t>, předsed</w:t>
      </w:r>
      <w:r w:rsidR="00211316" w:rsidRPr="003C2EE9">
        <w:rPr>
          <w:rFonts w:cs="Segoe UI"/>
        </w:rPr>
        <w:t>ou</w:t>
      </w:r>
      <w:r w:rsidRPr="003C2EE9">
        <w:rPr>
          <w:rFonts w:cs="Segoe UI"/>
        </w:rPr>
        <w:t xml:space="preserve"> představenstva</w:t>
      </w:r>
    </w:p>
    <w:p w14:paraId="7D04BD12" w14:textId="77777777" w:rsidR="00DF519B" w:rsidRPr="003C2EE9" w:rsidRDefault="00894B39" w:rsidP="003C2EE9">
      <w:pPr>
        <w:pStyle w:val="Bezmezer"/>
        <w:spacing w:line="276" w:lineRule="auto"/>
        <w:jc w:val="both"/>
        <w:rPr>
          <w:rFonts w:cs="Segoe UI"/>
        </w:rPr>
      </w:pPr>
      <w:r w:rsidRPr="003C2EE9">
        <w:rPr>
          <w:rFonts w:cs="Segoe UI"/>
        </w:rPr>
        <w:t xml:space="preserve">                                   Mgr. Bc. Mark</w:t>
      </w:r>
      <w:r w:rsidR="00211316" w:rsidRPr="003C2EE9">
        <w:rPr>
          <w:rFonts w:cs="Segoe UI"/>
        </w:rPr>
        <w:t>em</w:t>
      </w:r>
      <w:r w:rsidRPr="003C2EE9">
        <w:rPr>
          <w:rFonts w:cs="Segoe UI"/>
        </w:rPr>
        <w:t xml:space="preserve"> </w:t>
      </w:r>
      <w:proofErr w:type="spellStart"/>
      <w:r w:rsidRPr="003C2EE9">
        <w:rPr>
          <w:rFonts w:cs="Segoe UI"/>
        </w:rPr>
        <w:t>Viskot</w:t>
      </w:r>
      <w:r w:rsidR="00211316" w:rsidRPr="003C2EE9">
        <w:rPr>
          <w:rFonts w:cs="Segoe UI"/>
        </w:rPr>
        <w:t>em</w:t>
      </w:r>
      <w:proofErr w:type="spellEnd"/>
      <w:r w:rsidRPr="003C2EE9">
        <w:rPr>
          <w:rFonts w:cs="Segoe UI"/>
        </w:rPr>
        <w:t>, člen</w:t>
      </w:r>
      <w:r w:rsidR="00211316" w:rsidRPr="003C2EE9">
        <w:rPr>
          <w:rFonts w:cs="Segoe UI"/>
        </w:rPr>
        <w:t>em</w:t>
      </w:r>
      <w:r w:rsidRPr="003C2EE9">
        <w:rPr>
          <w:rFonts w:cs="Segoe UI"/>
        </w:rPr>
        <w:t xml:space="preserve"> představenstva    </w:t>
      </w:r>
    </w:p>
    <w:p w14:paraId="7C3EB6C7" w14:textId="77777777" w:rsidR="00DF519B" w:rsidRPr="003C2EE9" w:rsidRDefault="00DF519B" w:rsidP="003C2EE9">
      <w:pPr>
        <w:pStyle w:val="Bezmezer"/>
        <w:spacing w:line="276" w:lineRule="auto"/>
        <w:jc w:val="both"/>
        <w:rPr>
          <w:rFonts w:cs="Segoe UI"/>
        </w:rPr>
      </w:pPr>
    </w:p>
    <w:p w14:paraId="2FD3DB8B" w14:textId="74D77386" w:rsidR="00DF519B" w:rsidRPr="003C2EE9" w:rsidRDefault="00DF519B" w:rsidP="003C2EE9">
      <w:pPr>
        <w:pStyle w:val="Bezmezer"/>
        <w:spacing w:line="276" w:lineRule="auto"/>
        <w:jc w:val="both"/>
        <w:rPr>
          <w:rFonts w:cs="Segoe UI"/>
        </w:rPr>
      </w:pPr>
      <w:r w:rsidRPr="003C2EE9">
        <w:rPr>
          <w:rFonts w:cs="Segoe UI"/>
        </w:rPr>
        <w:t>kontaktní osoby ve věcech</w:t>
      </w:r>
    </w:p>
    <w:p w14:paraId="51D0D6AC" w14:textId="153AC7AF" w:rsidR="00DF519B" w:rsidRDefault="09B0C483" w:rsidP="003C2EE9">
      <w:pPr>
        <w:pStyle w:val="Bezmezer"/>
        <w:spacing w:line="276" w:lineRule="auto"/>
        <w:jc w:val="both"/>
        <w:rPr>
          <w:rFonts w:cs="Segoe UI"/>
        </w:rPr>
      </w:pPr>
      <w:r w:rsidRPr="4D05C2F3">
        <w:rPr>
          <w:rFonts w:cs="Segoe UI"/>
        </w:rPr>
        <w:t xml:space="preserve">technických: </w:t>
      </w:r>
      <w:r w:rsidR="00DF519B">
        <w:tab/>
      </w:r>
      <w:r w:rsidR="00DF519B">
        <w:tab/>
      </w:r>
      <w:r w:rsidRPr="4D05C2F3">
        <w:rPr>
          <w:rFonts w:cs="Segoe UI"/>
        </w:rPr>
        <w:t xml:space="preserve">Ing. Vítězslav Žůrek, </w:t>
      </w:r>
      <w:proofErr w:type="spellStart"/>
      <w:r w:rsidRPr="4D05C2F3">
        <w:rPr>
          <w:rFonts w:cs="Segoe UI"/>
        </w:rPr>
        <w:t>technicko-provozní</w:t>
      </w:r>
      <w:proofErr w:type="spellEnd"/>
      <w:r w:rsidRPr="4D05C2F3">
        <w:rPr>
          <w:rFonts w:cs="Segoe UI"/>
        </w:rPr>
        <w:t xml:space="preserve"> ředitel</w:t>
      </w:r>
    </w:p>
    <w:p w14:paraId="35FF3DCC" w14:textId="0FCDD415" w:rsidR="00894B39" w:rsidRDefault="577B057B" w:rsidP="003C2EE9">
      <w:pPr>
        <w:pStyle w:val="Bezmezer"/>
        <w:spacing w:line="276" w:lineRule="auto"/>
        <w:jc w:val="both"/>
        <w:rPr>
          <w:rFonts w:cs="Segoe UI"/>
        </w:rPr>
      </w:pPr>
      <w:r w:rsidRPr="4D05C2F3">
        <w:rPr>
          <w:rFonts w:cs="Segoe UI"/>
        </w:rPr>
        <w:t xml:space="preserve">smluvních: </w:t>
      </w:r>
      <w:r w:rsidR="00716401">
        <w:tab/>
      </w:r>
      <w:r w:rsidR="00716401">
        <w:tab/>
      </w:r>
      <w:r w:rsidRPr="4D05C2F3">
        <w:rPr>
          <w:rFonts w:cs="Segoe UI"/>
        </w:rPr>
        <w:t>Mgr. Andrea Chýlová, projektový manažer</w:t>
      </w:r>
    </w:p>
    <w:p w14:paraId="53FFE84A" w14:textId="77777777" w:rsidR="009A1452" w:rsidRPr="002B456F" w:rsidRDefault="009A1452" w:rsidP="003C2EE9">
      <w:pPr>
        <w:pStyle w:val="Bezmezer"/>
        <w:spacing w:line="276" w:lineRule="auto"/>
        <w:jc w:val="both"/>
        <w:rPr>
          <w:rFonts w:cs="Segoe UI"/>
        </w:rPr>
      </w:pPr>
    </w:p>
    <w:p w14:paraId="7071F036" w14:textId="52E19DCE" w:rsidR="00894B39" w:rsidRPr="002B456F" w:rsidRDefault="00894B39" w:rsidP="009A1452">
      <w:pPr>
        <w:pStyle w:val="Bezmezer"/>
        <w:spacing w:line="276" w:lineRule="auto"/>
        <w:ind w:left="2124" w:hanging="2124"/>
        <w:jc w:val="both"/>
        <w:rPr>
          <w:rFonts w:cs="Segoe UI"/>
        </w:rPr>
      </w:pPr>
      <w:r w:rsidRPr="002B456F">
        <w:rPr>
          <w:rFonts w:cs="Segoe UI"/>
        </w:rPr>
        <w:t xml:space="preserve">bankovní spojení: </w:t>
      </w:r>
      <w:r w:rsidRPr="002B456F">
        <w:rPr>
          <w:rFonts w:cs="Segoe UI"/>
        </w:rPr>
        <w:tab/>
      </w:r>
      <w:r w:rsidRPr="002B456F">
        <w:rPr>
          <w:rFonts w:cs="Segoe UI"/>
          <w:highlight w:val="yellow"/>
        </w:rPr>
        <w:t xml:space="preserve">Komerční banka, a.s., č. </w:t>
      </w:r>
      <w:proofErr w:type="spellStart"/>
      <w:r w:rsidRPr="002B456F">
        <w:rPr>
          <w:rFonts w:eastAsia="Malgun Gothic Semilight" w:cs="Segoe UI"/>
          <w:highlight w:val="yellow"/>
        </w:rPr>
        <w:t>ú</w:t>
      </w:r>
      <w:r w:rsidRPr="002B456F">
        <w:rPr>
          <w:rFonts w:cs="Segoe UI"/>
          <w:highlight w:val="yellow"/>
        </w:rPr>
        <w:t>.</w:t>
      </w:r>
      <w:proofErr w:type="spellEnd"/>
      <w:r w:rsidRPr="002B456F">
        <w:rPr>
          <w:rFonts w:cs="Segoe UI"/>
          <w:highlight w:val="yellow"/>
        </w:rPr>
        <w:t>: ……</w:t>
      </w:r>
      <w:r w:rsidRPr="002B456F">
        <w:rPr>
          <w:rFonts w:cs="Segoe UI"/>
          <w:highlight w:val="yellow"/>
        </w:rPr>
        <w:tab/>
      </w:r>
      <w:r w:rsidRPr="002B456F">
        <w:rPr>
          <w:rFonts w:cs="Segoe UI"/>
          <w:i/>
          <w:color w:val="000000" w:themeColor="text1"/>
          <w:highlight w:val="yellow"/>
        </w:rPr>
        <w:t xml:space="preserve">[doplní zadavatel před </w:t>
      </w:r>
      <w:r w:rsidRPr="002B456F">
        <w:rPr>
          <w:rFonts w:cs="Segoe UI"/>
          <w:i/>
          <w:highlight w:val="yellow"/>
        </w:rPr>
        <w:t>podpisem Smlouvy</w:t>
      </w:r>
      <w:r w:rsidRPr="002B456F">
        <w:rPr>
          <w:rFonts w:cs="Segoe UI"/>
          <w:i/>
          <w:color w:val="000000" w:themeColor="text1"/>
          <w:highlight w:val="yellow"/>
        </w:rPr>
        <w:t>]</w:t>
      </w:r>
    </w:p>
    <w:p w14:paraId="5E193FE0" w14:textId="2CE6B186" w:rsidR="00894B39" w:rsidRPr="003C2EE9" w:rsidRDefault="00894B39" w:rsidP="003C2EE9">
      <w:pPr>
        <w:pStyle w:val="Bezmezer"/>
        <w:spacing w:line="276" w:lineRule="auto"/>
        <w:jc w:val="both"/>
        <w:rPr>
          <w:rFonts w:cs="Segoe UI"/>
        </w:rPr>
      </w:pPr>
      <w:r w:rsidRPr="003C2EE9">
        <w:rPr>
          <w:rFonts w:cs="Segoe UI"/>
        </w:rPr>
        <w:t>(dále jen „</w:t>
      </w:r>
      <w:r w:rsidRPr="003C2EE9">
        <w:rPr>
          <w:rFonts w:cs="Segoe UI"/>
          <w:b/>
          <w:i/>
          <w:iCs/>
        </w:rPr>
        <w:t>Objednatel</w:t>
      </w:r>
      <w:r w:rsidRPr="003C2EE9">
        <w:rPr>
          <w:rFonts w:cs="Segoe UI"/>
        </w:rPr>
        <w:t>“) na straně jedn</w:t>
      </w:r>
      <w:r w:rsidRPr="003C2EE9">
        <w:rPr>
          <w:rFonts w:eastAsia="Malgun Gothic Semilight" w:cs="Segoe UI"/>
        </w:rPr>
        <w:t xml:space="preserve">é </w:t>
      </w:r>
    </w:p>
    <w:p w14:paraId="09B462BF" w14:textId="77777777" w:rsidR="00894B39" w:rsidRPr="003C2EE9" w:rsidRDefault="00894B39" w:rsidP="003C2EE9">
      <w:pPr>
        <w:pStyle w:val="Bezmezer"/>
        <w:spacing w:line="276" w:lineRule="auto"/>
        <w:jc w:val="both"/>
        <w:rPr>
          <w:rFonts w:cs="Segoe UI"/>
        </w:rPr>
      </w:pPr>
    </w:p>
    <w:p w14:paraId="683D0237" w14:textId="77777777" w:rsidR="00894B39" w:rsidRPr="003C2EE9" w:rsidRDefault="00894B39" w:rsidP="003C2EE9">
      <w:pPr>
        <w:pStyle w:val="Bezmezer"/>
        <w:spacing w:line="276" w:lineRule="auto"/>
        <w:jc w:val="both"/>
        <w:rPr>
          <w:rFonts w:cs="Segoe UI"/>
        </w:rPr>
      </w:pPr>
      <w:r w:rsidRPr="003C2EE9">
        <w:rPr>
          <w:rFonts w:cs="Segoe UI"/>
        </w:rPr>
        <w:t>a</w:t>
      </w:r>
    </w:p>
    <w:p w14:paraId="078AE71A" w14:textId="77777777" w:rsidR="00894B39" w:rsidRPr="003C2EE9" w:rsidRDefault="00894B39" w:rsidP="003C2EE9">
      <w:pPr>
        <w:pStyle w:val="Bezmezer"/>
        <w:spacing w:line="276" w:lineRule="auto"/>
        <w:jc w:val="both"/>
        <w:rPr>
          <w:rFonts w:cs="Segoe UI"/>
          <w:b/>
        </w:rPr>
      </w:pPr>
    </w:p>
    <w:p w14:paraId="76D0923B" w14:textId="77777777" w:rsidR="00894B39" w:rsidRPr="003C2EE9" w:rsidRDefault="00894B39" w:rsidP="003C2EE9">
      <w:pPr>
        <w:pStyle w:val="Bezmezer"/>
        <w:spacing w:line="276" w:lineRule="auto"/>
        <w:jc w:val="both"/>
        <w:rPr>
          <w:rFonts w:cs="Segoe UI"/>
          <w:i/>
        </w:rPr>
      </w:pPr>
      <w:r w:rsidRPr="003C2EE9">
        <w:rPr>
          <w:rFonts w:cs="Segoe UI"/>
          <w:b/>
        </w:rPr>
        <w:t>Název</w:t>
      </w:r>
      <w:r w:rsidRPr="003C2EE9">
        <w:rPr>
          <w:rFonts w:cs="Segoe UI"/>
        </w:rPr>
        <w:tab/>
      </w:r>
      <w:r w:rsidRPr="003C2EE9">
        <w:rPr>
          <w:rFonts w:cs="Segoe UI"/>
        </w:rPr>
        <w:tab/>
      </w:r>
      <w:r w:rsidRPr="003C2EE9">
        <w:rPr>
          <w:rFonts w:cs="Segoe UI"/>
        </w:rPr>
        <w:tab/>
      </w:r>
      <w:r w:rsidRPr="003C2EE9">
        <w:rPr>
          <w:rFonts w:cs="Segoe UI"/>
          <w:lang w:val="en-US"/>
        </w:rPr>
        <w:t>[</w:t>
      </w:r>
      <w:r w:rsidRPr="003C2EE9">
        <w:rPr>
          <w:rFonts w:cs="Segoe UI"/>
          <w:highlight w:val="yellow"/>
        </w:rPr>
        <w:t>doplní dodavatel</w:t>
      </w:r>
      <w:r w:rsidRPr="003C2EE9">
        <w:rPr>
          <w:rFonts w:cs="Segoe UI"/>
        </w:rPr>
        <w:t>]</w:t>
      </w:r>
    </w:p>
    <w:p w14:paraId="3A86CDB5"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w:t>
      </w:r>
    </w:p>
    <w:p w14:paraId="608E5E5C"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  </w:t>
      </w:r>
    </w:p>
    <w:p w14:paraId="50C6E5CF" w14:textId="77777777" w:rsidR="00894B39" w:rsidRPr="003C2EE9" w:rsidRDefault="00894B39" w:rsidP="003C2EE9">
      <w:pPr>
        <w:pStyle w:val="Bezmezer"/>
        <w:spacing w:line="276" w:lineRule="auto"/>
        <w:jc w:val="both"/>
        <w:rPr>
          <w:rFonts w:cs="Segoe UI"/>
        </w:rPr>
      </w:pPr>
      <w:r w:rsidRPr="003C2EE9">
        <w:rPr>
          <w:rFonts w:cs="Segoe UI"/>
        </w:rPr>
        <w:t>DIČ:</w:t>
      </w:r>
      <w:r w:rsidRPr="003C2EE9">
        <w:rPr>
          <w:rFonts w:cs="Segoe UI"/>
        </w:rPr>
        <w:tab/>
      </w:r>
      <w:r w:rsidRPr="003C2EE9">
        <w:rPr>
          <w:rFonts w:cs="Segoe UI"/>
        </w:rPr>
        <w:tab/>
      </w:r>
      <w:r w:rsidRPr="003C2EE9">
        <w:rPr>
          <w:rFonts w:cs="Segoe UI"/>
        </w:rPr>
        <w:tab/>
      </w:r>
      <w:r w:rsidRPr="003C2EE9">
        <w:rPr>
          <w:rFonts w:eastAsia="Malgun Gothic Semilight" w:cs="Segoe UI"/>
        </w:rPr>
        <w:t>…</w:t>
      </w:r>
      <w:r w:rsidRPr="003C2EE9">
        <w:rPr>
          <w:rFonts w:cs="Segoe UI"/>
        </w:rPr>
        <w:t>.</w:t>
      </w:r>
      <w:r w:rsidRPr="003C2EE9">
        <w:rPr>
          <w:rFonts w:eastAsia="Malgun Gothic Semilight" w:cs="Segoe UI"/>
        </w:rPr>
        <w:t>………………………………</w:t>
      </w:r>
      <w:r w:rsidRPr="003C2EE9">
        <w:rPr>
          <w:rFonts w:cs="Segoe UI"/>
        </w:rPr>
        <w:t>..</w:t>
      </w:r>
    </w:p>
    <w:p w14:paraId="796B0FBC"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 </w:t>
      </w:r>
      <w:proofErr w:type="spellStart"/>
      <w:r w:rsidRPr="003C2EE9">
        <w:rPr>
          <w:rFonts w:cs="Segoe UI"/>
        </w:rPr>
        <w:t>sp</w:t>
      </w:r>
      <w:proofErr w:type="spellEnd"/>
      <w:r w:rsidRPr="003C2EE9">
        <w:rPr>
          <w:rFonts w:cs="Segoe UI"/>
        </w:rPr>
        <w:t xml:space="preserve">. zn. … </w:t>
      </w:r>
    </w:p>
    <w:p w14:paraId="1B47A1D3" w14:textId="77777777" w:rsidR="00894B39" w:rsidRPr="003C2EE9" w:rsidRDefault="00894B39" w:rsidP="003C2EE9">
      <w:pPr>
        <w:pStyle w:val="Bezmezer"/>
        <w:spacing w:line="276" w:lineRule="auto"/>
        <w:jc w:val="both"/>
        <w:rPr>
          <w:rFonts w:cs="Segoe UI"/>
        </w:rPr>
      </w:pPr>
    </w:p>
    <w:p w14:paraId="2617DF51" w14:textId="77777777" w:rsidR="00894B39" w:rsidRPr="003C2EE9" w:rsidRDefault="00894B39" w:rsidP="003C2EE9">
      <w:pPr>
        <w:pStyle w:val="Bezmezer"/>
        <w:spacing w:line="276" w:lineRule="auto"/>
        <w:jc w:val="both"/>
        <w:rPr>
          <w:rFonts w:cs="Segoe UI"/>
        </w:rPr>
      </w:pPr>
      <w:r w:rsidRPr="003C2EE9">
        <w:rPr>
          <w:rFonts w:cs="Segoe UI"/>
        </w:rPr>
        <w:t>zastoupená</w:t>
      </w:r>
      <w:r w:rsidRPr="003C2EE9">
        <w:rPr>
          <w:rFonts w:cs="Segoe UI"/>
        </w:rPr>
        <w:tab/>
      </w:r>
      <w:r w:rsidRPr="003C2EE9">
        <w:rPr>
          <w:rFonts w:cs="Segoe UI"/>
        </w:rPr>
        <w:tab/>
        <w:t>……………………………………</w:t>
      </w:r>
    </w:p>
    <w:p w14:paraId="7CDEDAB9" w14:textId="77777777" w:rsidR="00894B39" w:rsidRPr="003C2EE9" w:rsidRDefault="00894B39" w:rsidP="003C2EE9">
      <w:pPr>
        <w:pStyle w:val="Bezmezer"/>
        <w:spacing w:line="276" w:lineRule="auto"/>
        <w:ind w:left="2124" w:hanging="2124"/>
        <w:jc w:val="both"/>
        <w:rPr>
          <w:rFonts w:cs="Segoe UI"/>
        </w:rPr>
      </w:pPr>
      <w:r w:rsidRPr="003C2EE9">
        <w:rPr>
          <w:rFonts w:cs="Segoe UI"/>
        </w:rPr>
        <w:t>bankovní spojení:</w:t>
      </w:r>
      <w:r w:rsidRPr="003C2EE9">
        <w:rPr>
          <w:rFonts w:cs="Segoe UI"/>
        </w:rPr>
        <w:tab/>
        <w:t xml:space="preserve">…………, č. </w:t>
      </w:r>
      <w:proofErr w:type="spellStart"/>
      <w:r w:rsidRPr="003C2EE9">
        <w:rPr>
          <w:rFonts w:eastAsia="Malgun Gothic Semilight" w:cs="Segoe UI"/>
        </w:rPr>
        <w:t>ú</w:t>
      </w:r>
      <w:r w:rsidRPr="003C2EE9">
        <w:rPr>
          <w:rFonts w:cs="Segoe UI"/>
        </w:rPr>
        <w:t>.</w:t>
      </w:r>
      <w:proofErr w:type="spellEnd"/>
      <w:r w:rsidRPr="003C2EE9">
        <w:rPr>
          <w:rFonts w:cs="Segoe UI"/>
        </w:rPr>
        <w:t>: ……</w:t>
      </w:r>
      <w:r w:rsidRPr="003C2EE9">
        <w:rPr>
          <w:rFonts w:cs="Segoe UI"/>
        </w:rPr>
        <w:tab/>
      </w:r>
    </w:p>
    <w:p w14:paraId="0C79E32C" w14:textId="77777777" w:rsidR="00894B39" w:rsidRPr="003C2EE9" w:rsidRDefault="00894B39" w:rsidP="003C2EE9">
      <w:pPr>
        <w:pStyle w:val="Bezmezer"/>
        <w:spacing w:line="276" w:lineRule="auto"/>
        <w:jc w:val="both"/>
        <w:rPr>
          <w:rFonts w:cs="Segoe UI"/>
        </w:rPr>
      </w:pPr>
    </w:p>
    <w:p w14:paraId="3B0CBB1E" w14:textId="77777777" w:rsidR="00894B39" w:rsidRPr="003C2EE9" w:rsidRDefault="00894B39" w:rsidP="003C2EE9">
      <w:pPr>
        <w:pStyle w:val="Bezmezer"/>
        <w:spacing w:line="276" w:lineRule="auto"/>
        <w:jc w:val="both"/>
        <w:rPr>
          <w:rFonts w:cs="Segoe UI"/>
        </w:rPr>
      </w:pPr>
      <w:r w:rsidRPr="003C2EE9">
        <w:rPr>
          <w:rFonts w:cs="Segoe UI"/>
        </w:rPr>
        <w:t>(dále jen „</w:t>
      </w:r>
      <w:r w:rsidRPr="008E0CF2">
        <w:rPr>
          <w:rFonts w:cs="Segoe UI"/>
          <w:b/>
          <w:i/>
          <w:iCs/>
        </w:rPr>
        <w:t>Zhotovitel</w:t>
      </w:r>
      <w:r w:rsidRPr="003C2EE9">
        <w:rPr>
          <w:rFonts w:cs="Segoe UI"/>
        </w:rPr>
        <w:t>“) na straně druh</w:t>
      </w:r>
      <w:r w:rsidRPr="003C2EE9">
        <w:rPr>
          <w:rFonts w:eastAsia="Malgun Gothic Semilight" w:cs="Segoe UI"/>
        </w:rPr>
        <w:t>é</w:t>
      </w:r>
      <w:r w:rsidRPr="003C2EE9">
        <w:rPr>
          <w:rFonts w:cs="Segoe UI"/>
        </w:rPr>
        <w:t>.</w:t>
      </w:r>
    </w:p>
    <w:p w14:paraId="72734736" w14:textId="77777777" w:rsidR="00894B39" w:rsidRPr="003C2EE9" w:rsidRDefault="00894B39" w:rsidP="003C2EE9">
      <w:pPr>
        <w:spacing w:before="120" w:line="276" w:lineRule="auto"/>
        <w:rPr>
          <w:rFonts w:ascii="Segoe UI" w:hAnsi="Segoe UI" w:cs="Segoe UI"/>
        </w:rPr>
      </w:pPr>
    </w:p>
    <w:p w14:paraId="0164841D" w14:textId="5213918E" w:rsidR="00894B39" w:rsidRPr="003C2EE9" w:rsidRDefault="00894B39" w:rsidP="003C2EE9">
      <w:pPr>
        <w:pStyle w:val="Zkladntext"/>
        <w:spacing w:line="276" w:lineRule="auto"/>
        <w:rPr>
          <w:rFonts w:ascii="Segoe UI" w:hAnsi="Segoe UI" w:cs="Segoe UI"/>
          <w:sz w:val="22"/>
          <w:szCs w:val="22"/>
        </w:rPr>
      </w:pPr>
      <w:r w:rsidRPr="003C2EE9">
        <w:rPr>
          <w:rFonts w:ascii="Segoe UI" w:hAnsi="Segoe UI" w:cs="Segoe UI"/>
          <w:bCs/>
          <w:sz w:val="22"/>
          <w:szCs w:val="22"/>
        </w:rPr>
        <w:lastRenderedPageBreak/>
        <w:t>Protože</w:t>
      </w:r>
      <w:r w:rsidRPr="003C2EE9">
        <w:rPr>
          <w:rFonts w:ascii="Segoe UI" w:hAnsi="Segoe UI" w:cs="Segoe UI"/>
          <w:sz w:val="22"/>
          <w:szCs w:val="22"/>
        </w:rPr>
        <w:t xml:space="preserve"> si </w:t>
      </w:r>
      <w:r w:rsidR="00855583">
        <w:rPr>
          <w:rFonts w:ascii="Segoe UI" w:hAnsi="Segoe UI" w:cs="Segoe UI"/>
          <w:sz w:val="22"/>
          <w:szCs w:val="22"/>
        </w:rPr>
        <w:t>O</w:t>
      </w:r>
      <w:r w:rsidRPr="003C2EE9">
        <w:rPr>
          <w:rFonts w:ascii="Segoe UI" w:hAnsi="Segoe UI" w:cs="Segoe UI"/>
          <w:sz w:val="22"/>
          <w:szCs w:val="22"/>
        </w:rPr>
        <w:t>bjednatel přeje, aby Dílo „</w:t>
      </w:r>
      <w:r w:rsidR="002B456F" w:rsidRPr="002B456F">
        <w:rPr>
          <w:rFonts w:ascii="Segoe UI" w:hAnsi="Segoe UI" w:cs="Segoe UI"/>
          <w:i/>
          <w:iCs/>
          <w:sz w:val="22"/>
          <w:szCs w:val="22"/>
        </w:rPr>
        <w:t>Modernizace vozovny Slatina</w:t>
      </w:r>
      <w:r w:rsidRPr="003C2EE9">
        <w:rPr>
          <w:rFonts w:ascii="Segoe UI" w:hAnsi="Segoe UI" w:cs="Segoe UI"/>
          <w:sz w:val="22"/>
          <w:szCs w:val="22"/>
        </w:rPr>
        <w:t>“</w:t>
      </w:r>
      <w:r w:rsidRPr="003C2EE9">
        <w:rPr>
          <w:rFonts w:ascii="Segoe UI" w:hAnsi="Segoe UI" w:cs="Segoe UI"/>
          <w:bCs/>
          <w:sz w:val="22"/>
          <w:szCs w:val="22"/>
        </w:rPr>
        <w:t xml:space="preserve"> </w:t>
      </w:r>
      <w:r w:rsidRPr="003C2EE9">
        <w:rPr>
          <w:rFonts w:ascii="Segoe UI" w:hAnsi="Segoe UI" w:cs="Segoe UI"/>
          <w:sz w:val="22"/>
          <w:szCs w:val="22"/>
        </w:rPr>
        <w:t>bylo realizováno zhotovitelem a přijal zhotovitelovu nabídku na a) zajištění projektové části pro realizaci Díla, b) provedení a dokončení tohoto Díla a na odstranění všech vad na něm, za Smluvní cenu, kterážto bude určena podle článku 14 Podmínek a kterážto podléhá úpravám v souladu se Smlouvou, c) Zařízení záležitostí za dohodnutou cenu, která tvoří součást Smluvní ceny</w:t>
      </w:r>
    </w:p>
    <w:p w14:paraId="082CF8BF" w14:textId="77777777" w:rsidR="00894B39" w:rsidRPr="003C2EE9" w:rsidRDefault="00894B39" w:rsidP="003C2EE9">
      <w:pPr>
        <w:pStyle w:val="Zkladntext"/>
        <w:spacing w:line="276" w:lineRule="auto"/>
        <w:rPr>
          <w:rFonts w:ascii="Segoe UI" w:hAnsi="Segoe UI" w:cs="Segoe UI"/>
          <w:sz w:val="22"/>
          <w:szCs w:val="22"/>
        </w:rPr>
      </w:pPr>
    </w:p>
    <w:p w14:paraId="404F714F" w14:textId="7721E20D" w:rsidR="00894B39" w:rsidRPr="003C2EE9" w:rsidRDefault="00894B39" w:rsidP="003C2EE9">
      <w:pPr>
        <w:spacing w:line="276" w:lineRule="auto"/>
        <w:jc w:val="both"/>
        <w:rPr>
          <w:rFonts w:ascii="Segoe UI" w:hAnsi="Segoe UI" w:cs="Segoe UI"/>
        </w:rPr>
      </w:pPr>
      <w:r w:rsidRPr="003C2EE9">
        <w:rPr>
          <w:rFonts w:ascii="Segoe UI" w:hAnsi="Segoe UI" w:cs="Segoe UI"/>
          <w:b/>
        </w:rPr>
        <w:t xml:space="preserve">dohodli se </w:t>
      </w:r>
      <w:r w:rsidR="00855583">
        <w:rPr>
          <w:rFonts w:ascii="Segoe UI" w:hAnsi="Segoe UI" w:cs="Segoe UI"/>
          <w:b/>
        </w:rPr>
        <w:t>O</w:t>
      </w:r>
      <w:r w:rsidRPr="003C2EE9">
        <w:rPr>
          <w:rFonts w:ascii="Segoe UI" w:hAnsi="Segoe UI" w:cs="Segoe UI"/>
          <w:b/>
        </w:rPr>
        <w:t xml:space="preserve">bjednatel a </w:t>
      </w:r>
      <w:r w:rsidR="00855583">
        <w:rPr>
          <w:rFonts w:ascii="Segoe UI" w:hAnsi="Segoe UI" w:cs="Segoe UI"/>
          <w:b/>
        </w:rPr>
        <w:t>Z</w:t>
      </w:r>
      <w:r w:rsidRPr="003C2EE9">
        <w:rPr>
          <w:rFonts w:ascii="Segoe UI" w:hAnsi="Segoe UI" w:cs="Segoe UI"/>
          <w:b/>
        </w:rPr>
        <w:t xml:space="preserve">hotovitel </w:t>
      </w:r>
      <w:r w:rsidRPr="003C2EE9">
        <w:rPr>
          <w:rFonts w:ascii="Segoe UI" w:hAnsi="Segoe UI" w:cs="Segoe UI"/>
        </w:rPr>
        <w:t>takto:</w:t>
      </w:r>
    </w:p>
    <w:p w14:paraId="0F586C1B" w14:textId="35427C9E" w:rsidR="00894B39" w:rsidRPr="003C2EE9" w:rsidRDefault="00894B39" w:rsidP="003C2EE9">
      <w:pPr>
        <w:pStyle w:val="Odstavecseseznamem"/>
        <w:numPr>
          <w:ilvl w:val="0"/>
          <w:numId w:val="1"/>
        </w:numPr>
        <w:tabs>
          <w:tab w:val="left" w:pos="705"/>
        </w:tabs>
        <w:spacing w:line="276" w:lineRule="auto"/>
        <w:contextualSpacing/>
        <w:jc w:val="both"/>
        <w:rPr>
          <w:rFonts w:ascii="Segoe UI" w:hAnsi="Segoe UI" w:cs="Segoe UI"/>
          <w:sz w:val="22"/>
          <w:szCs w:val="22"/>
        </w:rPr>
      </w:pPr>
      <w:r w:rsidRPr="003C2EE9">
        <w:rPr>
          <w:rFonts w:ascii="Segoe UI" w:hAnsi="Segoe UI" w:cs="Segoe UI"/>
          <w:sz w:val="22"/>
          <w:szCs w:val="22"/>
        </w:rPr>
        <w:t>Ve Smlouvě o dílo budou mít slova a výrazy stejný význam, jaký je jim připisován zadávacími podmínkami veřejné zakázky na stavební práce „</w:t>
      </w:r>
      <w:r w:rsidR="002B456F" w:rsidRPr="002B456F">
        <w:rPr>
          <w:rFonts w:ascii="Segoe UI" w:hAnsi="Segoe UI" w:cs="Segoe UI"/>
          <w:i/>
          <w:iCs/>
          <w:sz w:val="22"/>
          <w:szCs w:val="22"/>
        </w:rPr>
        <w:t>Modernizace vozovny Slatina</w:t>
      </w:r>
      <w:r w:rsidRPr="003C2EE9">
        <w:rPr>
          <w:rFonts w:ascii="Segoe UI" w:hAnsi="Segoe UI" w:cs="Segoe UI"/>
          <w:i/>
          <w:sz w:val="22"/>
          <w:szCs w:val="22"/>
        </w:rPr>
        <w:t>“</w:t>
      </w:r>
      <w:r w:rsidRPr="003C2EE9">
        <w:rPr>
          <w:rFonts w:ascii="Segoe UI" w:hAnsi="Segoe UI" w:cs="Segoe UI"/>
          <w:sz w:val="22"/>
          <w:szCs w:val="22"/>
        </w:rPr>
        <w:t xml:space="preserve">, ev. č. dle Věstníku veřejných zakázek </w:t>
      </w:r>
      <w:r w:rsidRPr="003C2EE9">
        <w:rPr>
          <w:rFonts w:ascii="Segoe UI" w:hAnsi="Segoe UI" w:cs="Segoe UI"/>
          <w:sz w:val="22"/>
          <w:szCs w:val="22"/>
          <w:highlight w:val="green"/>
        </w:rPr>
        <w:fldChar w:fldCharType="begin">
          <w:ffData>
            <w:name w:val="Text49"/>
            <w:enabled/>
            <w:calcOnExit w:val="0"/>
            <w:textInput>
              <w:default w:val="[bude doplněno]"/>
            </w:textInput>
          </w:ffData>
        </w:fldChar>
      </w:r>
      <w:r w:rsidRPr="003C2EE9">
        <w:rPr>
          <w:rFonts w:ascii="Segoe UI" w:hAnsi="Segoe UI" w:cs="Segoe UI"/>
          <w:sz w:val="22"/>
          <w:szCs w:val="22"/>
          <w:highlight w:val="green"/>
        </w:rPr>
        <w:instrText xml:space="preserve"> FORMTEXT </w:instrText>
      </w:r>
      <w:r w:rsidRPr="003C2EE9">
        <w:rPr>
          <w:rFonts w:ascii="Segoe UI" w:hAnsi="Segoe UI" w:cs="Segoe UI"/>
          <w:sz w:val="22"/>
          <w:szCs w:val="22"/>
          <w:highlight w:val="green"/>
        </w:rPr>
      </w:r>
      <w:r w:rsidRPr="003C2EE9">
        <w:rPr>
          <w:rFonts w:ascii="Segoe UI" w:hAnsi="Segoe UI" w:cs="Segoe UI"/>
          <w:sz w:val="22"/>
          <w:szCs w:val="22"/>
          <w:highlight w:val="green"/>
        </w:rPr>
        <w:fldChar w:fldCharType="separate"/>
      </w:r>
      <w:r w:rsidRPr="003C2EE9">
        <w:rPr>
          <w:rFonts w:ascii="Segoe UI" w:hAnsi="Segoe UI" w:cs="Segoe UI"/>
          <w:sz w:val="22"/>
          <w:szCs w:val="22"/>
          <w:highlight w:val="green"/>
        </w:rPr>
        <w:t>[bude doplněno zadavatelem]</w:t>
      </w:r>
      <w:r w:rsidRPr="003C2EE9">
        <w:rPr>
          <w:rFonts w:ascii="Segoe UI" w:hAnsi="Segoe UI" w:cs="Segoe UI"/>
          <w:sz w:val="22"/>
          <w:szCs w:val="22"/>
          <w:highlight w:val="green"/>
        </w:rPr>
        <w:fldChar w:fldCharType="end"/>
      </w:r>
      <w:r w:rsidRPr="003C2EE9">
        <w:rPr>
          <w:rFonts w:ascii="Segoe UI" w:hAnsi="Segoe UI" w:cs="Segoe UI"/>
          <w:sz w:val="22"/>
          <w:szCs w:val="22"/>
        </w:rPr>
        <w:t xml:space="preserve"> a Smluvními podmínkami pro dodávku technologických zařízení a projektování-výstavbu elektro- a strojně-technologického díla a pozemních a inženýrských staveb projektovaných </w:t>
      </w:r>
      <w:r w:rsidR="00855583">
        <w:rPr>
          <w:rFonts w:ascii="Segoe UI" w:hAnsi="Segoe UI" w:cs="Segoe UI"/>
          <w:sz w:val="22"/>
          <w:szCs w:val="22"/>
        </w:rPr>
        <w:t>Z</w:t>
      </w:r>
      <w:r w:rsidRPr="003C2EE9">
        <w:rPr>
          <w:rFonts w:ascii="Segoe UI" w:hAnsi="Segoe UI" w:cs="Segoe UI"/>
          <w:sz w:val="22"/>
          <w:szCs w:val="22"/>
        </w:rPr>
        <w:t>hotovitelem, tzv. FIDIC YELLOW BOOK, 1. vydání, 1999, vydanými v českém překladu Českou asociací konzultačních inženýrů (dále „</w:t>
      </w:r>
      <w:r w:rsidRPr="003C2EE9">
        <w:rPr>
          <w:rFonts w:ascii="Segoe UI" w:hAnsi="Segoe UI" w:cs="Segoe UI"/>
          <w:i/>
          <w:sz w:val="22"/>
          <w:szCs w:val="22"/>
        </w:rPr>
        <w:t>Obecné podmínky</w:t>
      </w:r>
      <w:r w:rsidRPr="003C2EE9">
        <w:rPr>
          <w:rFonts w:ascii="Segoe UI" w:hAnsi="Segoe UI" w:cs="Segoe UI"/>
          <w:sz w:val="22"/>
          <w:szCs w:val="22"/>
        </w:rPr>
        <w:t>“) a Zvláštní podmínkami FIDIC YELLOW BOOK (dále jen „</w:t>
      </w:r>
      <w:r w:rsidRPr="003C2EE9">
        <w:rPr>
          <w:rFonts w:ascii="Segoe UI" w:hAnsi="Segoe UI" w:cs="Segoe UI"/>
          <w:i/>
          <w:sz w:val="22"/>
          <w:szCs w:val="22"/>
        </w:rPr>
        <w:t>Zvláštní podmínky</w:t>
      </w:r>
      <w:r w:rsidRPr="003C2EE9">
        <w:rPr>
          <w:rFonts w:ascii="Segoe UI" w:hAnsi="Segoe UI" w:cs="Segoe UI"/>
          <w:sz w:val="22"/>
          <w:szCs w:val="22"/>
        </w:rPr>
        <w:t>“); (Obecné podmínky a Zvláštní podmínky dále též jen „</w:t>
      </w:r>
      <w:r w:rsidRPr="003C2EE9">
        <w:rPr>
          <w:rFonts w:ascii="Segoe UI" w:hAnsi="Segoe UI" w:cs="Segoe UI"/>
          <w:i/>
          <w:sz w:val="22"/>
          <w:szCs w:val="22"/>
        </w:rPr>
        <w:t>Podmínky</w:t>
      </w:r>
      <w:r w:rsidRPr="003C2EE9">
        <w:rPr>
          <w:rFonts w:ascii="Segoe UI" w:hAnsi="Segoe UI" w:cs="Segoe UI"/>
          <w:sz w:val="22"/>
          <w:szCs w:val="22"/>
        </w:rPr>
        <w:t xml:space="preserve">“). </w:t>
      </w:r>
    </w:p>
    <w:p w14:paraId="4E37F9A3" w14:textId="77777777" w:rsidR="00894B39" w:rsidRPr="003C2EE9" w:rsidRDefault="00894B39" w:rsidP="003C2EE9">
      <w:pPr>
        <w:pStyle w:val="Odstavecseseznamem"/>
        <w:numPr>
          <w:ilvl w:val="0"/>
          <w:numId w:val="1"/>
        </w:numPr>
        <w:spacing w:before="240" w:line="276" w:lineRule="auto"/>
        <w:ind w:left="714" w:hanging="357"/>
        <w:jc w:val="both"/>
        <w:rPr>
          <w:rFonts w:ascii="Segoe UI" w:hAnsi="Segoe UI" w:cs="Segoe UI"/>
          <w:sz w:val="22"/>
          <w:szCs w:val="22"/>
        </w:rPr>
      </w:pPr>
      <w:r w:rsidRPr="003C2EE9">
        <w:rPr>
          <w:rFonts w:ascii="Segoe UI" w:hAnsi="Segoe UI" w:cs="Segoe UI"/>
          <w:sz w:val="22"/>
          <w:szCs w:val="22"/>
        </w:rPr>
        <w:t>Objednatel a Zhotovitel se dohodli na tomto znění Smlouvy o dílo (níže uvedené dokumenty tvoří seznam příloh Smlouvy):</w:t>
      </w:r>
    </w:p>
    <w:p w14:paraId="5470B409" w14:textId="77777777" w:rsidR="00894B39" w:rsidRPr="003C2EE9" w:rsidRDefault="00894B39" w:rsidP="003C2EE9">
      <w:pPr>
        <w:spacing w:line="276" w:lineRule="auto"/>
        <w:rPr>
          <w:rFonts w:ascii="Segoe UI" w:hAnsi="Segoe UI" w:cs="Segoe UI"/>
        </w:rPr>
      </w:pPr>
    </w:p>
    <w:p w14:paraId="02B7A49A" w14:textId="2DD41928" w:rsidR="00894B39" w:rsidRPr="003C2EE9" w:rsidRDefault="00894B39" w:rsidP="002B456F">
      <w:pPr>
        <w:numPr>
          <w:ilvl w:val="0"/>
          <w:numId w:val="2"/>
        </w:numPr>
        <w:spacing w:after="60" w:line="276" w:lineRule="auto"/>
        <w:ind w:left="2268" w:hanging="1417"/>
        <w:jc w:val="both"/>
        <w:rPr>
          <w:rFonts w:ascii="Segoe UI" w:hAnsi="Segoe UI" w:cs="Segoe UI"/>
        </w:rPr>
      </w:pPr>
      <w:r w:rsidRPr="003C2EE9">
        <w:rPr>
          <w:rFonts w:ascii="Segoe UI" w:hAnsi="Segoe UI" w:cs="Segoe UI"/>
        </w:rPr>
        <w:t xml:space="preserve">Dopis o přijetí nabídky datovaný </w:t>
      </w:r>
      <w:r w:rsidRPr="003C2EE9">
        <w:rPr>
          <w:rFonts w:ascii="Segoe UI" w:hAnsi="Segoe UI" w:cs="Segoe UI"/>
          <w:highlight w:val="yellow"/>
        </w:rPr>
        <w:t>[*]</w:t>
      </w:r>
      <w:r w:rsidRPr="003C2EE9">
        <w:rPr>
          <w:rFonts w:ascii="Segoe UI" w:hAnsi="Segoe UI" w:cs="Segoe UI"/>
        </w:rPr>
        <w:t xml:space="preserve"> (oznámení o výběru dodavatele</w:t>
      </w:r>
      <w:r w:rsidR="002B456F">
        <w:rPr>
          <w:rFonts w:ascii="Segoe UI" w:hAnsi="Segoe UI" w:cs="Segoe UI"/>
        </w:rPr>
        <w:t>, vč zákonných příloh</w:t>
      </w:r>
      <w:r w:rsidRPr="003C2EE9">
        <w:rPr>
          <w:rFonts w:ascii="Segoe UI" w:hAnsi="Segoe UI" w:cs="Segoe UI"/>
        </w:rPr>
        <w:t>)</w:t>
      </w:r>
    </w:p>
    <w:p w14:paraId="5A324790"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 xml:space="preserve">Dopis nabídky datovaný </w:t>
      </w:r>
      <w:r w:rsidRPr="003C2EE9">
        <w:rPr>
          <w:rFonts w:ascii="Segoe UI" w:hAnsi="Segoe UI" w:cs="Segoe UI"/>
          <w:highlight w:val="yellow"/>
        </w:rPr>
        <w:t>[*]</w:t>
      </w:r>
    </w:p>
    <w:p w14:paraId="55F0522E"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Příloha k nabídce</w:t>
      </w:r>
    </w:p>
    <w:p w14:paraId="7F8D8AA5" w14:textId="689A6F9E"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Podmínky</w:t>
      </w:r>
    </w:p>
    <w:p w14:paraId="6C57138E" w14:textId="68284F8C" w:rsidR="1F335675" w:rsidRPr="002B456F" w:rsidRDefault="00894B39" w:rsidP="002B456F">
      <w:pPr>
        <w:numPr>
          <w:ilvl w:val="0"/>
          <w:numId w:val="2"/>
        </w:numPr>
        <w:tabs>
          <w:tab w:val="left" w:pos="1418"/>
        </w:tabs>
        <w:spacing w:after="0" w:line="276" w:lineRule="auto"/>
        <w:ind w:left="2268" w:hanging="1417"/>
        <w:jc w:val="both"/>
        <w:rPr>
          <w:rFonts w:ascii="Segoe UI" w:hAnsi="Segoe UI" w:cs="Segoe UI"/>
        </w:rPr>
      </w:pPr>
      <w:r w:rsidRPr="003C2EE9">
        <w:rPr>
          <w:rFonts w:ascii="Segoe UI" w:hAnsi="Segoe UI" w:cs="Segoe UI"/>
        </w:rPr>
        <w:t xml:space="preserve">Seznam stavebních objektů </w:t>
      </w:r>
      <w:r w:rsidR="00B15717">
        <w:rPr>
          <w:rFonts w:ascii="Segoe UI" w:hAnsi="Segoe UI" w:cs="Segoe UI"/>
        </w:rPr>
        <w:t>a provozních souborů</w:t>
      </w:r>
    </w:p>
    <w:p w14:paraId="5B18C6CB" w14:textId="77777777" w:rsidR="00894B39" w:rsidRPr="003C2EE9" w:rsidRDefault="00894B39" w:rsidP="003C2EE9">
      <w:pPr>
        <w:numPr>
          <w:ilvl w:val="0"/>
          <w:numId w:val="2"/>
        </w:numPr>
        <w:tabs>
          <w:tab w:val="left" w:pos="1410"/>
        </w:tabs>
        <w:spacing w:after="60" w:line="276" w:lineRule="auto"/>
        <w:ind w:hanging="701"/>
        <w:jc w:val="both"/>
        <w:rPr>
          <w:rFonts w:ascii="Segoe UI" w:hAnsi="Segoe UI" w:cs="Segoe UI"/>
        </w:rPr>
      </w:pPr>
      <w:r w:rsidRPr="003C2EE9">
        <w:rPr>
          <w:rFonts w:ascii="Segoe UI" w:hAnsi="Segoe UI" w:cs="Segoe UI"/>
        </w:rPr>
        <w:t>Požadavky objednatele</w:t>
      </w:r>
    </w:p>
    <w:p w14:paraId="608F475D" w14:textId="77777777" w:rsidR="00894B39" w:rsidRPr="003C2EE9" w:rsidRDefault="11CC93E3" w:rsidP="003C2EE9">
      <w:pPr>
        <w:numPr>
          <w:ilvl w:val="0"/>
          <w:numId w:val="2"/>
        </w:numPr>
        <w:tabs>
          <w:tab w:val="left" w:pos="1410"/>
        </w:tabs>
        <w:spacing w:after="60" w:line="276" w:lineRule="auto"/>
        <w:ind w:hanging="701"/>
        <w:jc w:val="both"/>
        <w:rPr>
          <w:rFonts w:ascii="Segoe UI" w:hAnsi="Segoe UI" w:cs="Segoe UI"/>
        </w:rPr>
      </w:pPr>
      <w:r w:rsidRPr="08A5D69C">
        <w:rPr>
          <w:rFonts w:ascii="Segoe UI" w:hAnsi="Segoe UI" w:cs="Segoe UI"/>
        </w:rPr>
        <w:t>Formulář Rozpis paušálního obnosu Přijaté smluvní částky</w:t>
      </w:r>
    </w:p>
    <w:p w14:paraId="0C9B2323" w14:textId="43641619" w:rsidR="00894B39" w:rsidRPr="003C2EE9" w:rsidRDefault="00894B39" w:rsidP="003C2EE9">
      <w:pPr>
        <w:spacing w:line="276" w:lineRule="auto"/>
        <w:jc w:val="both"/>
        <w:rPr>
          <w:rFonts w:ascii="Segoe UI" w:hAnsi="Segoe UI" w:cs="Segoe UI"/>
        </w:rPr>
      </w:pPr>
      <w:r w:rsidRPr="003C2EE9">
        <w:rPr>
          <w:rFonts w:ascii="Segoe UI" w:hAnsi="Segoe UI" w:cs="Segoe UI"/>
        </w:rPr>
        <w:t>(dále též jen „</w:t>
      </w:r>
      <w:r w:rsidRPr="003C2EE9">
        <w:rPr>
          <w:rFonts w:ascii="Segoe UI" w:hAnsi="Segoe UI" w:cs="Segoe UI"/>
          <w:i/>
        </w:rPr>
        <w:t>Smlouva</w:t>
      </w:r>
      <w:r w:rsidRPr="003C2EE9">
        <w:rPr>
          <w:rFonts w:ascii="Segoe UI" w:hAnsi="Segoe UI" w:cs="Segoe UI"/>
        </w:rPr>
        <w:t>“).</w:t>
      </w:r>
    </w:p>
    <w:p w14:paraId="369FBF73" w14:textId="7CE68204" w:rsidR="00894B39" w:rsidRPr="003C2EE9" w:rsidRDefault="11CC93E3" w:rsidP="0097382D">
      <w:pPr>
        <w:pStyle w:val="Odstavecseseznamem"/>
        <w:numPr>
          <w:ilvl w:val="0"/>
          <w:numId w:val="1"/>
        </w:numPr>
        <w:spacing w:before="240" w:after="120" w:line="276" w:lineRule="auto"/>
        <w:ind w:left="714" w:hanging="357"/>
        <w:jc w:val="both"/>
        <w:rPr>
          <w:rFonts w:ascii="Segoe UI" w:hAnsi="Segoe UI" w:cs="Segoe UI"/>
          <w:sz w:val="22"/>
          <w:szCs w:val="22"/>
        </w:rPr>
      </w:pPr>
      <w:r w:rsidRPr="08A5D69C">
        <w:rPr>
          <w:rFonts w:ascii="Segoe UI" w:hAnsi="Segoe UI" w:cs="Segoe UI"/>
          <w:sz w:val="22"/>
          <w:szCs w:val="22"/>
        </w:rPr>
        <w:t xml:space="preserve">Předmět Smlouvy zahrnuje také </w:t>
      </w:r>
      <w:r w:rsidR="479D7235" w:rsidRPr="08A5D69C">
        <w:rPr>
          <w:rFonts w:ascii="Segoe UI" w:hAnsi="Segoe UI" w:cs="Segoe UI"/>
          <w:sz w:val="22"/>
          <w:szCs w:val="22"/>
        </w:rPr>
        <w:t>Z</w:t>
      </w:r>
      <w:r w:rsidRPr="08A5D69C">
        <w:rPr>
          <w:rFonts w:ascii="Segoe UI" w:hAnsi="Segoe UI" w:cs="Segoe UI"/>
          <w:sz w:val="22"/>
          <w:szCs w:val="22"/>
        </w:rPr>
        <w:t xml:space="preserve">ařízení </w:t>
      </w:r>
      <w:r w:rsidR="607C894A" w:rsidRPr="08A5D69C">
        <w:rPr>
          <w:rFonts w:ascii="Segoe UI" w:hAnsi="Segoe UI" w:cs="Segoe UI"/>
          <w:sz w:val="22"/>
          <w:szCs w:val="22"/>
        </w:rPr>
        <w:t>z</w:t>
      </w:r>
      <w:r w:rsidRPr="08A5D69C">
        <w:rPr>
          <w:rFonts w:ascii="Segoe UI" w:hAnsi="Segoe UI" w:cs="Segoe UI"/>
          <w:sz w:val="22"/>
          <w:szCs w:val="22"/>
        </w:rPr>
        <w:t>áležitost</w:t>
      </w:r>
      <w:r w:rsidR="63025760" w:rsidRPr="08A5D69C">
        <w:rPr>
          <w:rFonts w:ascii="Segoe UI" w:hAnsi="Segoe UI" w:cs="Segoe UI"/>
          <w:sz w:val="22"/>
          <w:szCs w:val="22"/>
        </w:rPr>
        <w:t>í</w:t>
      </w:r>
      <w:r w:rsidRPr="08A5D69C">
        <w:rPr>
          <w:rFonts w:ascii="Segoe UI" w:hAnsi="Segoe UI" w:cs="Segoe UI"/>
          <w:sz w:val="22"/>
          <w:szCs w:val="22"/>
        </w:rPr>
        <w:t xml:space="preserve"> v rozsahu dle Požadavků objednatele, přičemž Zařízení záležitost</w:t>
      </w:r>
      <w:r w:rsidR="730A9CFD" w:rsidRPr="08A5D69C">
        <w:rPr>
          <w:rFonts w:ascii="Segoe UI" w:hAnsi="Segoe UI" w:cs="Segoe UI"/>
          <w:sz w:val="22"/>
          <w:szCs w:val="22"/>
        </w:rPr>
        <w:t>í</w:t>
      </w:r>
      <w:r w:rsidRPr="08A5D69C">
        <w:rPr>
          <w:rFonts w:ascii="Segoe UI" w:hAnsi="Segoe UI" w:cs="Segoe UI"/>
          <w:sz w:val="22"/>
          <w:szCs w:val="22"/>
        </w:rPr>
        <w:t xml:space="preserve"> je Zhotovitel povinen zajistit po uplynutí lhůty pro dokončení díla, resp. po ukončení Zkušebního provozu </w:t>
      </w:r>
      <w:r w:rsidR="002B456F">
        <w:rPr>
          <w:rFonts w:ascii="Segoe UI" w:hAnsi="Segoe UI" w:cs="Segoe UI"/>
          <w:sz w:val="22"/>
          <w:szCs w:val="22"/>
        </w:rPr>
        <w:t>díla</w:t>
      </w:r>
      <w:r w:rsidRPr="08A5D69C">
        <w:rPr>
          <w:rFonts w:ascii="Segoe UI" w:hAnsi="Segoe UI" w:cs="Segoe UI"/>
          <w:sz w:val="22"/>
          <w:szCs w:val="22"/>
        </w:rPr>
        <w:t xml:space="preserve">. Na Zařízení záležitostí nedopadá doba pro dokončení díla. </w:t>
      </w:r>
      <w:r w:rsidR="63915E75" w:rsidRPr="08A5D69C">
        <w:rPr>
          <w:rFonts w:ascii="Segoe UI" w:hAnsi="Segoe UI" w:cs="Segoe UI"/>
          <w:sz w:val="22"/>
          <w:szCs w:val="22"/>
        </w:rPr>
        <w:t>Zařízení záležitostí znamená zejména poskytnutí Objednatelem požadované součinnosti při získání kolaudačního rozhodnutí</w:t>
      </w:r>
      <w:r w:rsidR="2621BECE" w:rsidRPr="08A5D69C">
        <w:rPr>
          <w:rFonts w:ascii="Segoe UI" w:hAnsi="Segoe UI" w:cs="Segoe UI"/>
          <w:sz w:val="22"/>
          <w:szCs w:val="22"/>
        </w:rPr>
        <w:t>.</w:t>
      </w:r>
    </w:p>
    <w:p w14:paraId="29805F0F" w14:textId="1810384F" w:rsidR="00894B39" w:rsidRPr="00E54A43" w:rsidRDefault="00894B39" w:rsidP="00B15717">
      <w:pPr>
        <w:pStyle w:val="Odstavecseseznamem"/>
        <w:numPr>
          <w:ilvl w:val="0"/>
          <w:numId w:val="1"/>
        </w:numPr>
        <w:spacing w:before="120" w:after="120" w:line="276" w:lineRule="auto"/>
        <w:ind w:left="714" w:hanging="357"/>
        <w:jc w:val="both"/>
        <w:rPr>
          <w:rFonts w:ascii="Segoe UI" w:hAnsi="Segoe UI" w:cs="Segoe UI"/>
          <w:sz w:val="22"/>
          <w:szCs w:val="22"/>
        </w:rPr>
      </w:pPr>
      <w:r w:rsidRPr="003C2EE9">
        <w:rPr>
          <w:rFonts w:ascii="Segoe UI" w:hAnsi="Segoe UI" w:cs="Segoe UI"/>
          <w:sz w:val="22"/>
          <w:szCs w:val="22"/>
        </w:rPr>
        <w:t>U stavebních objektů realizovaných v rámci Stavby musí být proveden Zkušební provoz</w:t>
      </w:r>
      <w:r w:rsidR="00B15717">
        <w:rPr>
          <w:rFonts w:ascii="Segoe UI" w:hAnsi="Segoe UI" w:cs="Segoe UI"/>
          <w:sz w:val="22"/>
          <w:szCs w:val="22"/>
        </w:rPr>
        <w:t>, případn</w:t>
      </w:r>
      <w:r w:rsidR="00331CFB">
        <w:rPr>
          <w:rFonts w:ascii="Segoe UI" w:hAnsi="Segoe UI" w:cs="Segoe UI"/>
          <w:sz w:val="22"/>
          <w:szCs w:val="22"/>
        </w:rPr>
        <w:t>ě</w:t>
      </w:r>
      <w:r w:rsidR="00B15717">
        <w:rPr>
          <w:rFonts w:ascii="Segoe UI" w:hAnsi="Segoe UI" w:cs="Segoe UI"/>
          <w:sz w:val="22"/>
          <w:szCs w:val="22"/>
        </w:rPr>
        <w:t xml:space="preserve"> zajištěno</w:t>
      </w:r>
      <w:r w:rsidR="00B15717" w:rsidRPr="00B15717">
        <w:rPr>
          <w:rFonts w:ascii="Segoe UI" w:hAnsi="Segoe UI" w:cs="Segoe UI"/>
          <w:sz w:val="22"/>
          <w:szCs w:val="22"/>
        </w:rPr>
        <w:t xml:space="preserve"> </w:t>
      </w:r>
      <w:r w:rsidR="00B15717">
        <w:rPr>
          <w:rFonts w:ascii="Segoe UI" w:hAnsi="Segoe UI" w:cs="Segoe UI"/>
          <w:sz w:val="22"/>
          <w:szCs w:val="22"/>
        </w:rPr>
        <w:t>předčasné užívání dle § 236 zákona č. 283/2021 Sb., stavební zákon, ve znění pozdějších předpisů a platných prováděcích předpisů,</w:t>
      </w:r>
      <w:r w:rsidR="00B15717" w:rsidRPr="00E54A43">
        <w:rPr>
          <w:rFonts w:ascii="Segoe UI" w:hAnsi="Segoe UI" w:cs="Segoe UI"/>
        </w:rPr>
        <w:t xml:space="preserve"> </w:t>
      </w:r>
      <w:r w:rsidR="00B15717" w:rsidRPr="00E54A43">
        <w:rPr>
          <w:rFonts w:ascii="Segoe UI" w:hAnsi="Segoe UI" w:cs="Segoe UI"/>
          <w:sz w:val="22"/>
          <w:szCs w:val="22"/>
        </w:rPr>
        <w:t xml:space="preserve">jak je </w:t>
      </w:r>
      <w:r w:rsidRPr="00E54A43">
        <w:rPr>
          <w:rFonts w:ascii="Segoe UI" w:hAnsi="Segoe UI" w:cs="Segoe UI"/>
          <w:sz w:val="22"/>
          <w:szCs w:val="22"/>
        </w:rPr>
        <w:t>specifikov</w:t>
      </w:r>
      <w:r w:rsidR="00B15717" w:rsidRPr="00E54A43">
        <w:rPr>
          <w:rFonts w:ascii="Segoe UI" w:hAnsi="Segoe UI" w:cs="Segoe UI"/>
          <w:sz w:val="22"/>
          <w:szCs w:val="22"/>
        </w:rPr>
        <w:t>á</w:t>
      </w:r>
      <w:r w:rsidRPr="00E54A43">
        <w:rPr>
          <w:rFonts w:ascii="Segoe UI" w:hAnsi="Segoe UI" w:cs="Segoe UI"/>
          <w:sz w:val="22"/>
          <w:szCs w:val="22"/>
        </w:rPr>
        <w:t>n</w:t>
      </w:r>
      <w:r w:rsidR="00B15717" w:rsidRPr="00E54A43">
        <w:rPr>
          <w:rFonts w:ascii="Segoe UI" w:hAnsi="Segoe UI" w:cs="Segoe UI"/>
          <w:sz w:val="22"/>
          <w:szCs w:val="22"/>
        </w:rPr>
        <w:t>o</w:t>
      </w:r>
      <w:r w:rsidRPr="00E54A43">
        <w:rPr>
          <w:rFonts w:ascii="Segoe UI" w:hAnsi="Segoe UI" w:cs="Segoe UI"/>
          <w:sz w:val="22"/>
          <w:szCs w:val="22"/>
        </w:rPr>
        <w:t xml:space="preserve"> v Požadavcích objednatele.</w:t>
      </w:r>
    </w:p>
    <w:p w14:paraId="670CF906" w14:textId="5B00C13B"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lastRenderedPageBreak/>
        <w:t>Zhotovitel prohlašuje, že si je plně vědom způsobu financování díla Objednatelem z </w:t>
      </w:r>
      <w:r w:rsidRPr="00E54A43">
        <w:rPr>
          <w:rFonts w:ascii="Segoe UI" w:hAnsi="Segoe UI" w:cs="Segoe UI"/>
          <w:sz w:val="22"/>
          <w:szCs w:val="22"/>
        </w:rPr>
        <w:t>Operačního programu Doprava</w:t>
      </w:r>
      <w:r w:rsidR="009D0237" w:rsidRPr="00E54A43">
        <w:rPr>
          <w:rFonts w:ascii="Segoe UI" w:hAnsi="Segoe UI" w:cs="Segoe UI"/>
          <w:sz w:val="22"/>
          <w:szCs w:val="22"/>
        </w:rPr>
        <w:t xml:space="preserve"> </w:t>
      </w:r>
      <w:r w:rsidR="009B183E" w:rsidRPr="00E54A43">
        <w:rPr>
          <w:rFonts w:ascii="Segoe UI" w:hAnsi="Segoe UI" w:cs="Segoe UI"/>
          <w:sz w:val="22"/>
          <w:szCs w:val="22"/>
        </w:rPr>
        <w:t>2021-2027</w:t>
      </w:r>
      <w:r w:rsidRPr="003C2EE9">
        <w:rPr>
          <w:rFonts w:ascii="Segoe UI" w:hAnsi="Segoe UI" w:cs="Segoe UI"/>
          <w:sz w:val="22"/>
          <w:szCs w:val="22"/>
        </w:rPr>
        <w:t>, přičemž se náležitě seznámil se všemi podmínkami stanovenými tímto operačním programem, které se zavazuje pro účely této Smlouvy dodržovat</w:t>
      </w:r>
      <w:r w:rsidR="00220EDC" w:rsidRPr="003C2EE9">
        <w:rPr>
          <w:rFonts w:ascii="Segoe UI" w:hAnsi="Segoe UI" w:cs="Segoe UI"/>
          <w:sz w:val="22"/>
          <w:szCs w:val="22"/>
        </w:rPr>
        <w:t xml:space="preserve"> a poskytovat Objednateli veškerou potřebnou součinnost a</w:t>
      </w:r>
      <w:r w:rsidR="0097382D">
        <w:rPr>
          <w:rFonts w:ascii="Segoe UI" w:hAnsi="Segoe UI" w:cs="Segoe UI"/>
          <w:sz w:val="22"/>
          <w:szCs w:val="22"/>
        </w:rPr>
        <w:t> </w:t>
      </w:r>
      <w:r w:rsidR="00220EDC" w:rsidRPr="003C2EE9">
        <w:rPr>
          <w:rFonts w:ascii="Segoe UI" w:hAnsi="Segoe UI" w:cs="Segoe UI"/>
          <w:sz w:val="22"/>
          <w:szCs w:val="22"/>
        </w:rPr>
        <w:t>rovněž i maximálně spolupracovat při případných kontrolách.</w:t>
      </w:r>
    </w:p>
    <w:p w14:paraId="3F2EBFDE" w14:textId="0A522D05" w:rsidR="00894B39" w:rsidRPr="003C2EE9" w:rsidRDefault="00894B39" w:rsidP="0097382D">
      <w:pPr>
        <w:pStyle w:val="Odstavecseseznamem"/>
        <w:widowControl w:val="0"/>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Zhotovitel se rovněž zavazuje k veškeré nezbytné součinnosti pro výkon finanční kontroly ve smyslu ust. § 2 písm. e) zákona č. 320/2001 Sb., o finanční kontrole ve veřejné správě a o změně některých zákonů (zákon o finanční kontrole), ve znění pozdějších předpisů, a to v souvislosti s plněním předmětu Smlouvy.</w:t>
      </w:r>
    </w:p>
    <w:p w14:paraId="704E09A3" w14:textId="37521C48"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Vzhledem k platbám, které má </w:t>
      </w:r>
      <w:r w:rsidR="00855583">
        <w:rPr>
          <w:rFonts w:ascii="Segoe UI" w:hAnsi="Segoe UI" w:cs="Segoe UI"/>
          <w:sz w:val="22"/>
          <w:szCs w:val="22"/>
        </w:rPr>
        <w:t>O</w:t>
      </w:r>
      <w:r w:rsidRPr="003C2EE9">
        <w:rPr>
          <w:rFonts w:ascii="Segoe UI" w:hAnsi="Segoe UI" w:cs="Segoe UI"/>
          <w:sz w:val="22"/>
          <w:szCs w:val="22"/>
        </w:rPr>
        <w:t xml:space="preserve">bjednatel uhradit </w:t>
      </w:r>
      <w:r w:rsidR="00855583">
        <w:rPr>
          <w:rFonts w:ascii="Segoe UI" w:hAnsi="Segoe UI" w:cs="Segoe UI"/>
          <w:sz w:val="22"/>
          <w:szCs w:val="22"/>
        </w:rPr>
        <w:t>Z</w:t>
      </w:r>
      <w:r w:rsidRPr="003C2EE9">
        <w:rPr>
          <w:rFonts w:ascii="Segoe UI" w:hAnsi="Segoe UI" w:cs="Segoe UI"/>
          <w:sz w:val="22"/>
          <w:szCs w:val="22"/>
        </w:rPr>
        <w:t xml:space="preserve">hotoviteli, tak jak je ve Smlouvě uvedeno, </w:t>
      </w:r>
      <w:r w:rsidR="00855583">
        <w:rPr>
          <w:rFonts w:ascii="Segoe UI" w:hAnsi="Segoe UI" w:cs="Segoe UI"/>
          <w:sz w:val="22"/>
          <w:szCs w:val="22"/>
        </w:rPr>
        <w:t>Z</w:t>
      </w:r>
      <w:r w:rsidRPr="003C2EE9">
        <w:rPr>
          <w:rFonts w:ascii="Segoe UI" w:hAnsi="Segoe UI" w:cs="Segoe UI"/>
          <w:sz w:val="22"/>
          <w:szCs w:val="22"/>
        </w:rPr>
        <w:t xml:space="preserve">hotovitel se tímto zavazuje </w:t>
      </w:r>
      <w:r w:rsidR="00855583">
        <w:rPr>
          <w:rFonts w:ascii="Segoe UI" w:hAnsi="Segoe UI" w:cs="Segoe UI"/>
          <w:sz w:val="22"/>
          <w:szCs w:val="22"/>
        </w:rPr>
        <w:t>O</w:t>
      </w:r>
      <w:r w:rsidRPr="003C2EE9">
        <w:rPr>
          <w:rFonts w:ascii="Segoe UI" w:hAnsi="Segoe UI" w:cs="Segoe UI"/>
          <w:sz w:val="22"/>
          <w:szCs w:val="22"/>
        </w:rPr>
        <w:t>bjednateli, že vyprojektuje, provede a dokončí stavbu a odstraní na ní všechny vady a zařídí i další záležitosti spadající pod předmět Smlouvy včetně Zařízení záležitost</w:t>
      </w:r>
      <w:r w:rsidR="0082686F">
        <w:rPr>
          <w:rFonts w:ascii="Segoe UI" w:hAnsi="Segoe UI" w:cs="Segoe UI"/>
          <w:sz w:val="22"/>
          <w:szCs w:val="22"/>
        </w:rPr>
        <w:t>í</w:t>
      </w:r>
      <w:r w:rsidRPr="003C2EE9">
        <w:rPr>
          <w:rFonts w:ascii="Segoe UI" w:hAnsi="Segoe UI" w:cs="Segoe UI"/>
          <w:sz w:val="22"/>
          <w:szCs w:val="22"/>
        </w:rPr>
        <w:t xml:space="preserve"> v souladu s ustanoveními Smlouvy. </w:t>
      </w:r>
    </w:p>
    <w:p w14:paraId="0238B963" w14:textId="2ED3FCC1"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Objednatel se tímto zavazuje zaplatit </w:t>
      </w:r>
      <w:r w:rsidR="00855583">
        <w:rPr>
          <w:rFonts w:ascii="Segoe UI" w:hAnsi="Segoe UI" w:cs="Segoe UI"/>
          <w:sz w:val="22"/>
          <w:szCs w:val="22"/>
        </w:rPr>
        <w:t>Z</w:t>
      </w:r>
      <w:r w:rsidRPr="003C2EE9">
        <w:rPr>
          <w:rFonts w:ascii="Segoe UI" w:hAnsi="Segoe UI" w:cs="Segoe UI"/>
          <w:sz w:val="22"/>
          <w:szCs w:val="22"/>
        </w:rPr>
        <w:t>hotoviteli, vzhledem k vyprojektování, provedení a dokončení stavby a odstranění vad na ní a Zařízení záležitost</w:t>
      </w:r>
      <w:r w:rsidR="0082686F">
        <w:rPr>
          <w:rFonts w:ascii="Segoe UI" w:hAnsi="Segoe UI" w:cs="Segoe UI"/>
          <w:sz w:val="22"/>
          <w:szCs w:val="22"/>
        </w:rPr>
        <w:t>í</w:t>
      </w:r>
      <w:r w:rsidRPr="003C2EE9">
        <w:rPr>
          <w:rFonts w:ascii="Segoe UI" w:hAnsi="Segoe UI" w:cs="Segoe UI"/>
          <w:sz w:val="22"/>
          <w:szCs w:val="22"/>
        </w:rPr>
        <w:t>, Smluvní cenu v době a</w:t>
      </w:r>
      <w:r w:rsidR="0097382D">
        <w:rPr>
          <w:rFonts w:ascii="Segoe UI" w:hAnsi="Segoe UI" w:cs="Segoe UI"/>
          <w:sz w:val="22"/>
          <w:szCs w:val="22"/>
        </w:rPr>
        <w:t> </w:t>
      </w:r>
      <w:r w:rsidRPr="003C2EE9">
        <w:rPr>
          <w:rFonts w:ascii="Segoe UI" w:hAnsi="Segoe UI" w:cs="Segoe UI"/>
          <w:sz w:val="22"/>
          <w:szCs w:val="22"/>
        </w:rPr>
        <w:t>způsobem předepsaným ve Smlouvě.</w:t>
      </w:r>
    </w:p>
    <w:p w14:paraId="312DB2FC" w14:textId="2A696E1B" w:rsidR="00747A62" w:rsidRPr="007D1EBC"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Tato smlouva o dílo je vyhotovena</w:t>
      </w:r>
      <w:r w:rsidR="009B183E" w:rsidRPr="003C2EE9">
        <w:rPr>
          <w:rFonts w:ascii="Segoe UI" w:hAnsi="Segoe UI" w:cs="Segoe UI"/>
          <w:sz w:val="22"/>
          <w:szCs w:val="22"/>
        </w:rPr>
        <w:t xml:space="preserve"> </w:t>
      </w:r>
      <w:r w:rsidR="002D4AAC">
        <w:rPr>
          <w:rFonts w:ascii="Segoe UI" w:hAnsi="Segoe UI" w:cs="Segoe UI"/>
          <w:sz w:val="22"/>
          <w:szCs w:val="22"/>
        </w:rPr>
        <w:t xml:space="preserve">a uzavřena </w:t>
      </w:r>
      <w:r w:rsidR="009B183E" w:rsidRPr="003C2EE9">
        <w:rPr>
          <w:rFonts w:ascii="Segoe UI" w:hAnsi="Segoe UI" w:cs="Segoe UI"/>
          <w:sz w:val="22"/>
          <w:szCs w:val="22"/>
        </w:rPr>
        <w:t>v</w:t>
      </w:r>
      <w:r w:rsidR="002D4AAC">
        <w:rPr>
          <w:rFonts w:ascii="Segoe UI" w:hAnsi="Segoe UI" w:cs="Segoe UI"/>
          <w:sz w:val="22"/>
          <w:szCs w:val="22"/>
        </w:rPr>
        <w:t xml:space="preserve"> elektronické </w:t>
      </w:r>
      <w:r w:rsidR="009B183E" w:rsidRPr="003C2EE9">
        <w:rPr>
          <w:rFonts w:ascii="Segoe UI" w:hAnsi="Segoe UI" w:cs="Segoe UI"/>
          <w:sz w:val="22"/>
          <w:szCs w:val="22"/>
        </w:rPr>
        <w:t>podobě</w:t>
      </w:r>
      <w:r w:rsidR="002D4AAC">
        <w:rPr>
          <w:rFonts w:ascii="Segoe UI" w:hAnsi="Segoe UI" w:cs="Segoe UI"/>
          <w:sz w:val="22"/>
          <w:szCs w:val="22"/>
        </w:rPr>
        <w:t>, přičemž obě smluvní strany obdrží její elektronický originál</w:t>
      </w:r>
      <w:r w:rsidRPr="003C2EE9">
        <w:rPr>
          <w:rFonts w:ascii="Segoe UI" w:hAnsi="Segoe UI" w:cs="Segoe UI"/>
          <w:sz w:val="22"/>
          <w:szCs w:val="22"/>
        </w:rPr>
        <w:t>.</w:t>
      </w:r>
      <w:r w:rsidR="009B183E" w:rsidRPr="003C2EE9">
        <w:rPr>
          <w:rFonts w:ascii="Segoe UI" w:hAnsi="Segoe UI" w:cs="Segoe UI"/>
          <w:sz w:val="22"/>
          <w:szCs w:val="22"/>
        </w:rPr>
        <w:t xml:space="preserve"> </w:t>
      </w:r>
    </w:p>
    <w:p w14:paraId="29F56DDE" w14:textId="7CD36915" w:rsidR="00894B39" w:rsidRPr="003C2EE9" w:rsidRDefault="11CC93E3" w:rsidP="0097382D">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 xml:space="preserve">Zhotovitel poskytuje souhlas s uveřejněním Smlouvy včetně všech příloh a případných dodatků v registru smluv zřízeném zákonem č. 340/2015 Sb., o registru smluv, ve znění pozdějších předpisů. Zhotovitel bere na vědomí, že uveřejnění Smlouvy v registru smluv zajistí </w:t>
      </w:r>
      <w:r w:rsidR="4D0F9213" w:rsidRPr="08A5D69C">
        <w:rPr>
          <w:rFonts w:ascii="Segoe UI" w:hAnsi="Segoe UI" w:cs="Segoe UI"/>
          <w:sz w:val="22"/>
          <w:szCs w:val="22"/>
        </w:rPr>
        <w:t>O</w:t>
      </w:r>
      <w:r w:rsidRPr="08A5D69C">
        <w:rPr>
          <w:rFonts w:ascii="Segoe UI" w:hAnsi="Segoe UI" w:cs="Segoe UI"/>
          <w:sz w:val="22"/>
          <w:szCs w:val="22"/>
        </w:rPr>
        <w:t>bjednatel. Do registru smluv bude vložen elektronický obraz textového obsahu Smlouvy v otevřeném a strojově čitelném formátu a rovněž metadata Smlouvy. Smlouva nabývá účinnosti dnem jejího uveřejnění prostřednictvím registru smluv postupem dle zákona č. 340/2015 Sb., o registru smluv, ve znění pozdějších předpisů.</w:t>
      </w:r>
      <w:r w:rsidR="272FE930" w:rsidRPr="08A5D69C">
        <w:rPr>
          <w:rFonts w:ascii="Segoe UI" w:hAnsi="Segoe UI" w:cs="Segoe UI"/>
          <w:sz w:val="22"/>
          <w:szCs w:val="22"/>
        </w:rPr>
        <w:t xml:space="preserve"> </w:t>
      </w:r>
    </w:p>
    <w:p w14:paraId="4982E7F4" w14:textId="77777777" w:rsidR="00894B39" w:rsidRPr="003C2EE9" w:rsidRDefault="00894B39" w:rsidP="003C2EE9">
      <w:pPr>
        <w:spacing w:line="276" w:lineRule="auto"/>
        <w:jc w:val="both"/>
        <w:rPr>
          <w:rFonts w:ascii="Segoe UI" w:hAnsi="Segoe UI" w:cs="Segoe UI"/>
          <w:i/>
          <w:iCs/>
        </w:rPr>
      </w:pPr>
      <w:r w:rsidRPr="003C2EE9">
        <w:rPr>
          <w:rFonts w:ascii="Segoe UI" w:hAnsi="Segoe UI" w:cs="Segoe UI"/>
          <w:i/>
          <w:iCs/>
        </w:rPr>
        <w:t>Sankce vůči Rusku a Bělorusku</w:t>
      </w:r>
    </w:p>
    <w:p w14:paraId="0671C940" w14:textId="77777777" w:rsidR="00894B39" w:rsidRPr="003C2EE9" w:rsidRDefault="276848EE" w:rsidP="00A46903">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a to bez ohledu na to, zda se jedná o osoby s přímou či nepřímou vazbou na Zhotovitele či poddodavatele Zhotovitele.</w:t>
      </w:r>
    </w:p>
    <w:p w14:paraId="4655E2A2"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bookmarkStart w:id="9" w:name="_Ref113629232"/>
      <w:r w:rsidRPr="08A5D69C">
        <w:rPr>
          <w:rFonts w:ascii="Segoe UI" w:hAnsi="Segoe UI" w:cs="Segoe UI"/>
          <w:sz w:val="22"/>
          <w:szCs w:val="22"/>
        </w:rPr>
        <w:t xml:space="preserve">Zhotovitel odpovídá za to, že po dobu trvání smlouvy nejsou naplněny podmínky uvedené v nařízení Rady (EU) 2022/576 ze dne 8. dubna 2022, kterým se mění nařízení </w:t>
      </w:r>
      <w:r w:rsidRPr="08A5D69C">
        <w:rPr>
          <w:rFonts w:ascii="Segoe UI" w:hAnsi="Segoe UI" w:cs="Segoe UI"/>
          <w:sz w:val="22"/>
          <w:szCs w:val="22"/>
        </w:rPr>
        <w:lastRenderedPageBreak/>
        <w:t>(EU) č. 833/2014 o omezujících opatřeních vzhledem k činnostem Ruska destabilizujícím situaci na Ukrajině, tedy zejména, že Zhotovitel není:</w:t>
      </w:r>
      <w:bookmarkEnd w:id="9"/>
    </w:p>
    <w:p w14:paraId="67E4439B"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ruským státním příslušníkem, fyzickou nebo právnickou osobou se sídlem v Rusku,</w:t>
      </w:r>
    </w:p>
    <w:p w14:paraId="3B027A9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právnickou osobou, která je z více než 50 % přímo či nepřímo vlastněna některou z osob dle předešlé odrážky, nebo</w:t>
      </w:r>
    </w:p>
    <w:p w14:paraId="692587D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fyzickou nebo právnickou osobou, která jedná jménem nebo na pokyn některé z osob uvedených v předešlých odrážkách.</w:t>
      </w:r>
    </w:p>
    <w:p w14:paraId="20A98D1D" w14:textId="10663275"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odpovídá za to, že po dobu trvání smlouvy žádná z výše uvedených podmínek není naplněna ani u jeho poddodavatele, který se bude na plnění této smlouvy podílet z více jak 10 % hodnoty plnění.</w:t>
      </w:r>
    </w:p>
    <w:p w14:paraId="0166E5EA" w14:textId="32877A59"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je povinen Objednatele bezodkladně informovat o jakýchkoliv skutečnostech, které mohou mít vliv na odpovědnost Zhotovitele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Zhotovitel je současně povinen kdykoliv poskytnout Objednateli bezodkladnou součinnost pro případné ověření pravdivosti informací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w:t>
      </w:r>
    </w:p>
    <w:p w14:paraId="7FD0D7AE" w14:textId="0FED369C"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Dojde-li k porušení pravidel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37A38C87"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Na důkaz toho strany uzavírají tuto Smlouvu, která vstupuje v účinnost v souladu s příslušným právem České republiky.</w:t>
      </w:r>
    </w:p>
    <w:p w14:paraId="41A7FAE6" w14:textId="77777777" w:rsidR="00F90D69" w:rsidRPr="003C2EE9" w:rsidRDefault="00F90D69" w:rsidP="003C2EE9">
      <w:pPr>
        <w:pStyle w:val="Export0"/>
        <w:widowControl/>
        <w:spacing w:line="276" w:lineRule="auto"/>
        <w:rPr>
          <w:rFonts w:ascii="Segoe UI" w:hAnsi="Segoe UI" w:cs="Segoe UI"/>
          <w:sz w:val="22"/>
          <w:szCs w:val="22"/>
        </w:rPr>
      </w:pPr>
    </w:p>
    <w:p w14:paraId="1852F7B4" w14:textId="32960E1B"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Doložka:</w:t>
      </w:r>
    </w:p>
    <w:p w14:paraId="6A630277"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Tato smlouva byla projednána a schválena představenstvem společnosti Dopravní podnik města Brna, a.s., na jednání </w:t>
      </w:r>
      <w:r w:rsidRPr="003C2EE9">
        <w:rPr>
          <w:rFonts w:ascii="Segoe UI" w:hAnsi="Segoe UI" w:cs="Segoe UI"/>
          <w:sz w:val="22"/>
          <w:szCs w:val="22"/>
          <w:highlight w:val="yellow"/>
        </w:rPr>
        <w:t>………</w:t>
      </w:r>
      <w:r w:rsidRPr="003C2EE9">
        <w:rPr>
          <w:rFonts w:ascii="Segoe UI" w:hAnsi="Segoe UI" w:cs="Segoe UI"/>
          <w:sz w:val="22"/>
          <w:szCs w:val="22"/>
        </w:rPr>
        <w:t xml:space="preserve"> konaném dne </w:t>
      </w:r>
      <w:r w:rsidRPr="003C2EE9">
        <w:rPr>
          <w:rFonts w:ascii="Segoe UI" w:hAnsi="Segoe UI" w:cs="Segoe UI"/>
          <w:sz w:val="22"/>
          <w:szCs w:val="22"/>
          <w:highlight w:val="yellow"/>
        </w:rPr>
        <w:t>…………….</w:t>
      </w:r>
    </w:p>
    <w:p w14:paraId="736273C8" w14:textId="77777777" w:rsidR="00894B39" w:rsidRPr="003C2EE9" w:rsidRDefault="00894B39" w:rsidP="003C2EE9">
      <w:pPr>
        <w:pStyle w:val="Export0"/>
        <w:widowControl/>
        <w:spacing w:line="276" w:lineRule="auto"/>
        <w:rPr>
          <w:rFonts w:ascii="Segoe UI" w:hAnsi="Segoe UI" w:cs="Segoe UI"/>
          <w:sz w:val="22"/>
          <w:szCs w:val="22"/>
        </w:rPr>
      </w:pPr>
    </w:p>
    <w:p w14:paraId="2300C22F" w14:textId="77777777" w:rsidR="00894B39" w:rsidRPr="003C2EE9" w:rsidRDefault="00894B39" w:rsidP="003C2EE9">
      <w:pPr>
        <w:pStyle w:val="Export0"/>
        <w:widowControl/>
        <w:spacing w:line="276" w:lineRule="auto"/>
        <w:rPr>
          <w:rFonts w:ascii="Segoe UI" w:hAnsi="Segoe UI" w:cs="Segoe UI"/>
          <w:sz w:val="22"/>
          <w:szCs w:val="2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94B39" w:rsidRPr="003C2EE9" w14:paraId="43ABC04C" w14:textId="77777777" w:rsidTr="00894B39">
        <w:tc>
          <w:tcPr>
            <w:tcW w:w="4606" w:type="dxa"/>
            <w:hideMark/>
          </w:tcPr>
          <w:p w14:paraId="6F2648BB"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2AC12EF6"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Objednatele</w:t>
            </w:r>
          </w:p>
        </w:tc>
        <w:tc>
          <w:tcPr>
            <w:tcW w:w="4606" w:type="dxa"/>
            <w:hideMark/>
          </w:tcPr>
          <w:p w14:paraId="5033651D"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5EBAE9E4"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Zhotovitele</w:t>
            </w:r>
          </w:p>
        </w:tc>
      </w:tr>
    </w:tbl>
    <w:p w14:paraId="2EFCEFBD" w14:textId="77777777" w:rsidR="00894B39" w:rsidRPr="003C2EE9" w:rsidRDefault="00894B39" w:rsidP="003C2EE9">
      <w:pPr>
        <w:spacing w:line="276" w:lineRule="auto"/>
        <w:jc w:val="both"/>
        <w:rPr>
          <w:rFonts w:ascii="Segoe UI" w:eastAsia="Times New Roman" w:hAnsi="Segoe UI" w:cs="Segoe UI"/>
          <w:lang w:eastAsia="cs-CZ"/>
        </w:rPr>
      </w:pPr>
    </w:p>
    <w:tbl>
      <w:tblPr>
        <w:tblStyle w:val="Mkatabulky"/>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94B39" w:rsidRPr="003C2EE9" w14:paraId="0350AAFF" w14:textId="77777777" w:rsidTr="00894B39">
        <w:trPr>
          <w:trHeight w:val="397"/>
        </w:trPr>
        <w:tc>
          <w:tcPr>
            <w:tcW w:w="4606" w:type="dxa"/>
          </w:tcPr>
          <w:p w14:paraId="3885EE1E" w14:textId="77777777" w:rsidR="00894B39" w:rsidRPr="003C2EE9" w:rsidRDefault="00894B39" w:rsidP="003C2EE9">
            <w:pPr>
              <w:spacing w:line="276" w:lineRule="auto"/>
              <w:rPr>
                <w:rFonts w:ascii="Segoe UI" w:hAnsi="Segoe UI" w:cs="Segoe UI"/>
              </w:rPr>
            </w:pPr>
            <w:r w:rsidRPr="003C2EE9">
              <w:rPr>
                <w:rFonts w:ascii="Segoe UI" w:hAnsi="Segoe UI" w:cs="Segoe UI"/>
              </w:rPr>
              <w:t>Datum: ______________________</w:t>
            </w:r>
          </w:p>
          <w:p w14:paraId="050CC12E" w14:textId="77777777" w:rsidR="00894B39" w:rsidRPr="003C2EE9" w:rsidRDefault="00894B39" w:rsidP="003C2EE9">
            <w:pPr>
              <w:spacing w:line="276" w:lineRule="auto"/>
              <w:rPr>
                <w:rFonts w:ascii="Segoe UI" w:hAnsi="Segoe UI" w:cs="Segoe UI"/>
                <w:b/>
              </w:rPr>
            </w:pPr>
          </w:p>
          <w:p w14:paraId="555BB1BD" w14:textId="77777777" w:rsidR="00894B39" w:rsidRPr="003C2EE9" w:rsidRDefault="00894B39" w:rsidP="003C2EE9">
            <w:pPr>
              <w:spacing w:line="276" w:lineRule="auto"/>
              <w:rPr>
                <w:rFonts w:ascii="Segoe UI" w:hAnsi="Segoe UI" w:cs="Segoe UI"/>
                <w:b/>
              </w:rPr>
            </w:pPr>
            <w:r w:rsidRPr="003C2EE9">
              <w:rPr>
                <w:rFonts w:ascii="Segoe UI" w:hAnsi="Segoe UI" w:cs="Segoe UI"/>
                <w:b/>
              </w:rPr>
              <w:t xml:space="preserve">Dopravní podnik města Brna, a.s. </w:t>
            </w:r>
          </w:p>
          <w:p w14:paraId="39BE8A0F"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5DC33897"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255EDC36" w14:textId="77777777" w:rsidR="00894B39" w:rsidRPr="003C2EE9" w:rsidRDefault="00894B39" w:rsidP="003C2EE9">
            <w:pPr>
              <w:spacing w:line="276" w:lineRule="auto"/>
              <w:rPr>
                <w:rFonts w:ascii="Segoe UI" w:hAnsi="Segoe UI" w:cs="Segoe UI"/>
              </w:rPr>
            </w:pPr>
          </w:p>
          <w:p w14:paraId="4332D7E9"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Jméno: ______________________</w:t>
            </w:r>
          </w:p>
          <w:p w14:paraId="493432D4" w14:textId="1A54BD8A"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tc>
        <w:tc>
          <w:tcPr>
            <w:tcW w:w="4606" w:type="dxa"/>
          </w:tcPr>
          <w:p w14:paraId="728EC7E1"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Datum: ______________________</w:t>
            </w:r>
          </w:p>
          <w:p w14:paraId="6A96ECE9" w14:textId="77777777" w:rsidR="00894B39" w:rsidRPr="003C2EE9" w:rsidRDefault="00894B39" w:rsidP="003C2EE9">
            <w:pPr>
              <w:spacing w:line="276" w:lineRule="auto"/>
              <w:rPr>
                <w:rFonts w:ascii="Segoe UI" w:hAnsi="Segoe UI" w:cs="Segoe UI"/>
              </w:rPr>
            </w:pPr>
          </w:p>
          <w:p w14:paraId="3B0B8F52" w14:textId="77777777" w:rsidR="00894B39" w:rsidRPr="003C2EE9" w:rsidRDefault="00894B39" w:rsidP="003C2EE9">
            <w:pPr>
              <w:spacing w:line="276" w:lineRule="auto"/>
              <w:rPr>
                <w:rFonts w:ascii="Segoe UI" w:hAnsi="Segoe UI" w:cs="Segoe UI"/>
                <w:b/>
              </w:rPr>
            </w:pPr>
            <w:r w:rsidRPr="003C2EE9">
              <w:rPr>
                <w:rFonts w:ascii="Segoe UI" w:hAnsi="Segoe UI" w:cs="Segoe UI"/>
              </w:rPr>
              <w:t>[</w:t>
            </w:r>
            <w:proofErr w:type="gramStart"/>
            <w:r w:rsidRPr="003C2EE9">
              <w:rPr>
                <w:rFonts w:ascii="Segoe UI" w:hAnsi="Segoe UI" w:cs="Segoe UI"/>
                <w:highlight w:val="yellow"/>
              </w:rPr>
              <w:t>Název -</w:t>
            </w:r>
            <w:r w:rsidRPr="003C2EE9">
              <w:rPr>
                <w:rFonts w:ascii="Segoe UI" w:hAnsi="Segoe UI" w:cs="Segoe UI"/>
              </w:rPr>
              <w:t xml:space="preserve"> </w:t>
            </w:r>
            <w:r w:rsidRPr="003C2EE9">
              <w:rPr>
                <w:rFonts w:ascii="Segoe UI" w:hAnsi="Segoe UI" w:cs="Segoe UI"/>
                <w:highlight w:val="yellow"/>
              </w:rPr>
              <w:t>doplní</w:t>
            </w:r>
            <w:proofErr w:type="gramEnd"/>
            <w:r w:rsidRPr="003C2EE9">
              <w:rPr>
                <w:rFonts w:ascii="Segoe UI" w:hAnsi="Segoe UI" w:cs="Segoe UI"/>
                <w:highlight w:val="yellow"/>
              </w:rPr>
              <w:t xml:space="preserve"> dodavatel</w:t>
            </w:r>
            <w:r w:rsidRPr="003C2EE9">
              <w:rPr>
                <w:rFonts w:ascii="Segoe UI" w:hAnsi="Segoe UI" w:cs="Segoe UI"/>
              </w:rPr>
              <w:t>]</w:t>
            </w:r>
          </w:p>
          <w:p w14:paraId="45860D1D"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42B1E096"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3D01A62C" w14:textId="77777777" w:rsidR="00894B39" w:rsidRPr="003C2EE9" w:rsidRDefault="00894B39" w:rsidP="003C2EE9">
            <w:pPr>
              <w:spacing w:line="276" w:lineRule="auto"/>
              <w:rPr>
                <w:rFonts w:ascii="Segoe UI" w:hAnsi="Segoe UI" w:cs="Segoe UI"/>
              </w:rPr>
            </w:pPr>
          </w:p>
        </w:tc>
      </w:tr>
    </w:tbl>
    <w:p w14:paraId="007F9483" w14:textId="77777777" w:rsidR="00894B39" w:rsidRPr="003C2EE9" w:rsidRDefault="00894B39" w:rsidP="003C2EE9">
      <w:pPr>
        <w:spacing w:line="276" w:lineRule="auto"/>
        <w:rPr>
          <w:rFonts w:ascii="Segoe UI" w:hAnsi="Segoe UI" w:cs="Segoe UI"/>
        </w:rPr>
      </w:pPr>
    </w:p>
    <w:p w14:paraId="451B7EF3" w14:textId="77777777" w:rsidR="00894B39" w:rsidRPr="003C2EE9" w:rsidRDefault="00894B39" w:rsidP="003C2EE9">
      <w:pPr>
        <w:spacing w:line="276" w:lineRule="auto"/>
        <w:rPr>
          <w:rFonts w:ascii="Segoe UI" w:hAnsi="Segoe UI" w:cs="Segoe UI"/>
          <w:color w:val="0070C0"/>
        </w:rPr>
      </w:pPr>
      <w:r w:rsidRPr="003C2EE9">
        <w:rPr>
          <w:rFonts w:ascii="Segoe UI" w:hAnsi="Segoe UI" w:cs="Segoe UI"/>
          <w:color w:val="0070C0"/>
        </w:rPr>
        <w:br w:type="page"/>
      </w:r>
    </w:p>
    <w:p w14:paraId="0805B5F1" w14:textId="77777777" w:rsidR="00894B39" w:rsidRPr="003C2EE9" w:rsidRDefault="00894B39" w:rsidP="005D5C4B">
      <w:pPr>
        <w:pStyle w:val="Odstavecseseznamem"/>
        <w:numPr>
          <w:ilvl w:val="0"/>
          <w:numId w:val="41"/>
        </w:numPr>
        <w:autoSpaceDE w:val="0"/>
        <w:autoSpaceDN w:val="0"/>
        <w:adjustRightInd w:val="0"/>
        <w:spacing w:line="276" w:lineRule="auto"/>
        <w:ind w:hanging="578"/>
        <w:contextualSpacing/>
        <w:rPr>
          <w:rFonts w:ascii="Segoe UI" w:eastAsiaTheme="minorHAnsi" w:hAnsi="Segoe UI" w:cs="Segoe UI"/>
          <w:b/>
          <w:color w:val="000000" w:themeColor="text1"/>
          <w:sz w:val="22"/>
          <w:szCs w:val="22"/>
          <w:lang w:eastAsia="en-US"/>
        </w:rPr>
      </w:pPr>
      <w:r w:rsidRPr="003C2EE9">
        <w:rPr>
          <w:rFonts w:ascii="Segoe UI" w:hAnsi="Segoe UI" w:cs="Segoe UI"/>
          <w:b/>
          <w:color w:val="000000" w:themeColor="text1"/>
          <w:sz w:val="22"/>
          <w:szCs w:val="22"/>
        </w:rPr>
        <w:lastRenderedPageBreak/>
        <w:t>Zvláštní podmínky</w:t>
      </w:r>
    </w:p>
    <w:p w14:paraId="5A40EE60" w14:textId="5E218297" w:rsidR="00894B39" w:rsidRPr="003C2EE9" w:rsidRDefault="00894B39" w:rsidP="003C2EE9">
      <w:pPr>
        <w:spacing w:line="276" w:lineRule="auto"/>
        <w:rPr>
          <w:rFonts w:ascii="Segoe UI" w:hAnsi="Segoe UI" w:cs="Segoe UI"/>
          <w:b/>
          <w:color w:val="000000" w:themeColor="text1"/>
        </w:rPr>
      </w:pPr>
      <w:r w:rsidRPr="003C2EE9">
        <w:rPr>
          <w:rFonts w:ascii="Segoe UI" w:hAnsi="Segoe UI" w:cs="Segoe UI"/>
          <w:b/>
          <w:color w:val="000000" w:themeColor="text1"/>
        </w:rPr>
        <w:t>Zvláštní podmínky měnící v odkazovaných článcích a pod-článcích Obecné podmínky</w:t>
      </w:r>
    </w:p>
    <w:p w14:paraId="0C721041" w14:textId="406376B6"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1.1.1.2 se nahrazuje novým zněním:</w:t>
      </w:r>
    </w:p>
    <w:p w14:paraId="7097D413" w14:textId="6866B27D" w:rsidR="00894B39" w:rsidRPr="003C2EE9" w:rsidRDefault="00894B39"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Smlouva o dílo</w:t>
      </w:r>
      <w:r w:rsidRPr="003C2EE9">
        <w:rPr>
          <w:rFonts w:ascii="Segoe UI" w:hAnsi="Segoe UI" w:cs="Segoe UI"/>
        </w:rPr>
        <w:t xml:space="preserve">“ je dokument smlouvy o dílo, na který odkazuje Pod-článek 1.6 </w:t>
      </w:r>
      <w:r w:rsidR="00D623F3" w:rsidRPr="003C2EE9">
        <w:rPr>
          <w:rFonts w:ascii="Segoe UI" w:hAnsi="Segoe UI" w:cs="Segoe UI"/>
        </w:rPr>
        <w:t>[</w:t>
      </w:r>
      <w:r w:rsidRPr="003C2EE9">
        <w:rPr>
          <w:rFonts w:ascii="Segoe UI" w:hAnsi="Segoe UI" w:cs="Segoe UI"/>
        </w:rPr>
        <w:t>Smlouva o dílo</w:t>
      </w:r>
      <w:r w:rsidR="00D623F3" w:rsidRPr="003C2EE9">
        <w:rPr>
          <w:rFonts w:ascii="Segoe UI" w:hAnsi="Segoe UI" w:cs="Segoe UI"/>
        </w:rPr>
        <w:t>]</w:t>
      </w:r>
      <w:r w:rsidR="00F90D69" w:rsidRPr="003C2EE9">
        <w:rPr>
          <w:rFonts w:ascii="Segoe UI" w:hAnsi="Segoe UI" w:cs="Segoe UI"/>
        </w:rPr>
        <w:t>.</w:t>
      </w:r>
      <w:r w:rsidR="00D4670F" w:rsidRPr="003C2EE9">
        <w:rPr>
          <w:rFonts w:ascii="Segoe UI" w:hAnsi="Segoe UI" w:cs="Segoe UI"/>
        </w:rPr>
        <w:t>“</w:t>
      </w:r>
    </w:p>
    <w:p w14:paraId="785572C4" w14:textId="6FF6945B"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1.1.1.3 se nahrazuje novým zněním:</w:t>
      </w:r>
    </w:p>
    <w:p w14:paraId="269C93C3" w14:textId="5FDD6F56" w:rsidR="00894B39" w:rsidRPr="003C2EE9" w:rsidRDefault="00894B39" w:rsidP="003C2EE9">
      <w:pPr>
        <w:spacing w:line="276" w:lineRule="auto"/>
        <w:jc w:val="both"/>
        <w:rPr>
          <w:rFonts w:ascii="Segoe UI" w:hAnsi="Segoe UI" w:cs="Segoe UI"/>
        </w:rPr>
      </w:pPr>
      <w:r w:rsidRPr="003C2EE9">
        <w:rPr>
          <w:rFonts w:ascii="Segoe UI" w:hAnsi="Segoe UI" w:cs="Segoe UI"/>
          <w:i/>
        </w:rPr>
        <w:t>„</w:t>
      </w:r>
      <w:r w:rsidRPr="003C2EE9">
        <w:rPr>
          <w:rFonts w:ascii="Segoe UI" w:hAnsi="Segoe UI" w:cs="Segoe UI"/>
          <w:b/>
          <w:bCs/>
          <w:iCs/>
        </w:rPr>
        <w:t>Dopis o přijetí nabídky</w:t>
      </w:r>
      <w:r w:rsidRPr="003C2EE9">
        <w:rPr>
          <w:rFonts w:ascii="Segoe UI" w:hAnsi="Segoe UI" w:cs="Segoe UI"/>
          <w:i/>
        </w:rPr>
        <w:t>“</w:t>
      </w:r>
      <w:r w:rsidRPr="003C2EE9">
        <w:rPr>
          <w:rFonts w:ascii="Segoe UI" w:hAnsi="Segoe UI" w:cs="Segoe UI"/>
        </w:rPr>
        <w:t xml:space="preserve"> je oznámení Objednatele o výběru dodavatele, přičemž Smlouva vznikne až podepsáním Smlouvy o dílo oběma Stranami.“</w:t>
      </w:r>
    </w:p>
    <w:p w14:paraId="0F17DD3F" w14:textId="571B9DC3"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1.1.1.4 se doplňuje takto:</w:t>
      </w:r>
    </w:p>
    <w:p w14:paraId="26A3A67E" w14:textId="53E8F832" w:rsidR="00D623F3" w:rsidRDefault="00D623F3" w:rsidP="003C2EE9">
      <w:pPr>
        <w:spacing w:line="276" w:lineRule="auto"/>
        <w:jc w:val="both"/>
        <w:rPr>
          <w:rFonts w:ascii="Segoe UI" w:hAnsi="Segoe UI" w:cs="Segoe UI"/>
        </w:rPr>
      </w:pPr>
      <w:r w:rsidRPr="003C2EE9">
        <w:rPr>
          <w:rFonts w:ascii="Segoe UI" w:hAnsi="Segoe UI" w:cs="Segoe UI"/>
          <w:b/>
          <w:bCs/>
        </w:rPr>
        <w:t xml:space="preserve">„Dopis nabídky“ </w:t>
      </w:r>
      <w:r w:rsidRPr="003C2EE9">
        <w:rPr>
          <w:rFonts w:ascii="Segoe UI" w:hAnsi="Segoe UI" w:cs="Segoe UI"/>
        </w:rPr>
        <w:t>je dokument nazvaný jako dopis nabídky, který byl připra</w:t>
      </w:r>
      <w:r w:rsidRPr="003C2EE9">
        <w:rPr>
          <w:rFonts w:ascii="Segoe UI" w:hAnsi="Segoe UI" w:cs="Segoe UI"/>
        </w:rPr>
        <w:softHyphen/>
        <w:t>ven Zhotovitelem a obsahuje podepsanou nabídku Objednateli na Dílo. Dopisem nabídky se rozumí též nabídka podaná Zhotovitelem v rámci zadávacího řízení podle zákona č. 134/2016 Sb., o zadávání veřejných zakázek (dále také jen „ZZVZ“).</w:t>
      </w:r>
      <w:r w:rsidR="00D4670F" w:rsidRPr="003C2EE9">
        <w:rPr>
          <w:rFonts w:ascii="Segoe UI" w:hAnsi="Segoe UI" w:cs="Segoe UI"/>
        </w:rPr>
        <w:t>“</w:t>
      </w:r>
    </w:p>
    <w:p w14:paraId="3FE15F58" w14:textId="3FA646F8" w:rsidR="00711DF1" w:rsidRDefault="00711DF1" w:rsidP="003C2EE9">
      <w:pPr>
        <w:spacing w:line="276" w:lineRule="auto"/>
        <w:jc w:val="both"/>
        <w:rPr>
          <w:rFonts w:ascii="Segoe UI" w:hAnsi="Segoe UI" w:cs="Segoe UI"/>
          <w:b/>
          <w:bCs/>
        </w:rPr>
      </w:pPr>
      <w:r>
        <w:rPr>
          <w:rFonts w:ascii="Segoe UI" w:hAnsi="Segoe UI" w:cs="Segoe UI"/>
          <w:b/>
          <w:bCs/>
        </w:rPr>
        <w:t>Pod-článek 1.1.3.3 se mění následovně:</w:t>
      </w:r>
    </w:p>
    <w:p w14:paraId="36485CC5" w14:textId="186F09B5" w:rsidR="00711DF1" w:rsidRPr="00304ED6" w:rsidRDefault="00304ED6" w:rsidP="003C2EE9">
      <w:pPr>
        <w:spacing w:line="276" w:lineRule="auto"/>
        <w:jc w:val="both"/>
        <w:rPr>
          <w:rFonts w:ascii="Segoe UI" w:hAnsi="Segoe UI" w:cs="Segoe UI"/>
          <w:b/>
          <w:bCs/>
        </w:rPr>
      </w:pPr>
      <w:r>
        <w:rPr>
          <w:rFonts w:ascii="Segoe UI" w:hAnsi="Segoe UI" w:cs="Segoe UI"/>
          <w:b/>
          <w:bCs/>
        </w:rPr>
        <w:t xml:space="preserve">„Doba pro dokončení“ </w:t>
      </w:r>
      <w:r w:rsidRPr="00835965">
        <w:rPr>
          <w:rFonts w:ascii="Segoe UI" w:hAnsi="Segoe UI" w:cs="Segoe UI"/>
        </w:rPr>
        <w:t>je doba pro dokončení Díla podle Pod-článku 8.2 [</w:t>
      </w:r>
      <w:r w:rsidRPr="00835965">
        <w:rPr>
          <w:rFonts w:ascii="Segoe UI" w:hAnsi="Segoe UI" w:cs="Segoe UI"/>
          <w:i/>
          <w:iCs/>
        </w:rPr>
        <w:t>Doba pro dokončení</w:t>
      </w:r>
      <w:r w:rsidRPr="00835965">
        <w:rPr>
          <w:rFonts w:ascii="Segoe UI" w:hAnsi="Segoe UI" w:cs="Segoe UI"/>
        </w:rPr>
        <w:t>] tak, jak je stanovena v Příloze k nabídce (se všemi prodlouženími podle Pod-článku 8.4 [</w:t>
      </w:r>
      <w:r w:rsidRPr="00835965">
        <w:rPr>
          <w:rFonts w:ascii="Segoe UI" w:hAnsi="Segoe UI" w:cs="Segoe UI"/>
          <w:i/>
          <w:iCs/>
        </w:rPr>
        <w:t>Prodloužení doby pro dokončení</w:t>
      </w:r>
      <w:r w:rsidRPr="00835965">
        <w:rPr>
          <w:rFonts w:ascii="Segoe UI" w:hAnsi="Segoe UI" w:cs="Segoe UI"/>
        </w:rPr>
        <w:t>].</w:t>
      </w:r>
    </w:p>
    <w:p w14:paraId="2D2E9CA1" w14:textId="02E9013E" w:rsidR="00D623F3" w:rsidRPr="003C2EE9" w:rsidRDefault="7E06D666" w:rsidP="003C2EE9">
      <w:pPr>
        <w:spacing w:line="276" w:lineRule="auto"/>
        <w:jc w:val="both"/>
        <w:rPr>
          <w:rFonts w:ascii="Segoe UI" w:hAnsi="Segoe UI" w:cs="Segoe UI"/>
          <w:b/>
          <w:bCs/>
        </w:rPr>
      </w:pPr>
      <w:r w:rsidRPr="4D05C2F3">
        <w:rPr>
          <w:rFonts w:ascii="Segoe UI" w:hAnsi="Segoe UI" w:cs="Segoe UI"/>
          <w:b/>
          <w:bCs/>
        </w:rPr>
        <w:t>Pod-článek 1.1.3.4 se doplňuje takto:</w:t>
      </w:r>
    </w:p>
    <w:p w14:paraId="6CEE36F5" w14:textId="3C263112" w:rsidR="00D623F3" w:rsidRPr="003C2EE9" w:rsidRDefault="00D623F3" w:rsidP="003C2EE9">
      <w:pPr>
        <w:spacing w:line="276" w:lineRule="auto"/>
        <w:jc w:val="both"/>
        <w:rPr>
          <w:rFonts w:ascii="Segoe UI" w:hAnsi="Segoe UI" w:cs="Segoe UI"/>
        </w:rPr>
      </w:pPr>
      <w:r w:rsidRPr="003C2EE9">
        <w:rPr>
          <w:rStyle w:val="Zkladntext2Tun"/>
          <w:rFonts w:ascii="Segoe UI" w:hAnsi="Segoe UI" w:cs="Segoe UI"/>
          <w:sz w:val="22"/>
          <w:szCs w:val="22"/>
        </w:rPr>
        <w:t xml:space="preserve">„Přejímací zkoušky“ </w:t>
      </w:r>
      <w:r w:rsidRPr="003C2EE9">
        <w:rPr>
          <w:rFonts w:ascii="Segoe UI" w:hAnsi="Segoe UI" w:cs="Segoe UI"/>
        </w:rPr>
        <w:t>jsou zkoušky specifikované ve Smlouvě nebo dohod</w:t>
      </w:r>
      <w:r w:rsidRPr="003C2EE9">
        <w:rPr>
          <w:rFonts w:ascii="Segoe UI" w:hAnsi="Segoe UI" w:cs="Segoe UI"/>
        </w:rPr>
        <w:softHyphen/>
        <w:t xml:space="preserve">nuté oběma Stranami nebo nařízené jako Variace, které jsou provedeny </w:t>
      </w:r>
      <w:r w:rsidRPr="003C2EE9">
        <w:rPr>
          <w:rStyle w:val="Zkladntext2Exact"/>
          <w:rFonts w:ascii="Segoe UI" w:hAnsi="Segoe UI" w:cs="Segoe UI"/>
        </w:rPr>
        <w:t xml:space="preserve">podle Článku 9 </w:t>
      </w:r>
      <w:r w:rsidR="00F90D69" w:rsidRPr="003C2EE9">
        <w:rPr>
          <w:rStyle w:val="Zkladntext2KurzvaExact"/>
          <w:rFonts w:ascii="Segoe UI" w:hAnsi="Segoe UI" w:cs="Segoe UI"/>
          <w:i w:val="0"/>
          <w:iCs w:val="0"/>
          <w:sz w:val="22"/>
          <w:szCs w:val="22"/>
        </w:rPr>
        <w:t>[</w:t>
      </w:r>
      <w:r w:rsidRPr="003C2EE9">
        <w:rPr>
          <w:rStyle w:val="Zkladntext2KurzvaExact"/>
          <w:rFonts w:ascii="Segoe UI" w:hAnsi="Segoe UI" w:cs="Segoe UI"/>
          <w:sz w:val="22"/>
          <w:szCs w:val="22"/>
        </w:rPr>
        <w:t>Přejímací zkoušky</w:t>
      </w:r>
      <w:r w:rsidR="00F90D69" w:rsidRPr="003C2EE9">
        <w:rPr>
          <w:rStyle w:val="Zkladntext2KurzvaExact"/>
          <w:rFonts w:ascii="Segoe UI" w:hAnsi="Segoe UI" w:cs="Segoe UI"/>
          <w:i w:val="0"/>
          <w:iCs w:val="0"/>
          <w:sz w:val="22"/>
          <w:szCs w:val="22"/>
        </w:rPr>
        <w:t>]</w:t>
      </w:r>
      <w:r w:rsidRPr="003C2EE9">
        <w:rPr>
          <w:rStyle w:val="Zkladntext2Exact"/>
          <w:rFonts w:ascii="Segoe UI" w:hAnsi="Segoe UI" w:cs="Segoe UI"/>
        </w:rPr>
        <w:t xml:space="preserve"> před převzetím Díla nebo Sekce (podle okolnosti) Objednatelem</w:t>
      </w:r>
      <w:r w:rsidRPr="003C2EE9">
        <w:rPr>
          <w:rFonts w:ascii="Segoe UI" w:hAnsi="Segoe UI" w:cs="Segoe UI"/>
        </w:rPr>
        <w:t>. Přejímacími zkouškami se rozumí veškeré zkoušky specifikované v Požadavcích objednatele.</w:t>
      </w:r>
      <w:r w:rsidR="00D4670F" w:rsidRPr="003C2EE9">
        <w:rPr>
          <w:rFonts w:ascii="Segoe UI" w:hAnsi="Segoe UI" w:cs="Segoe UI"/>
        </w:rPr>
        <w:t>“</w:t>
      </w:r>
    </w:p>
    <w:p w14:paraId="426609DB" w14:textId="76F4512D"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1.1.3.7 se doplňuje takto:</w:t>
      </w:r>
    </w:p>
    <w:p w14:paraId="61275ECA" w14:textId="19B2382F"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„Záruční doba“ </w:t>
      </w:r>
      <w:r w:rsidRPr="003C2EE9">
        <w:rPr>
          <w:rFonts w:ascii="Segoe UI" w:hAnsi="Segoe UI" w:cs="Segoe UI"/>
        </w:rPr>
        <w:t>je doba pro oznámení vad Díla nebo Sekce (podle okolnosti) a to včetně vad, které se vyskytly po převzetí Díla podle Pod-článku 11.1 [</w:t>
      </w:r>
      <w:r w:rsidRPr="003C2EE9">
        <w:rPr>
          <w:rFonts w:ascii="Segoe UI" w:hAnsi="Segoe UI" w:cs="Segoe UI"/>
          <w:i/>
          <w:iCs/>
        </w:rPr>
        <w:t>Dokončení nedokončených prací a odstraňování vad</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tak, jak je stanovena v Příloze k nabídce (se všemi prodlouženími podle Pod- -článku 11.3 [</w:t>
      </w:r>
      <w:r w:rsidRPr="003C2EE9">
        <w:rPr>
          <w:rFonts w:ascii="Segoe UI" w:hAnsi="Segoe UI" w:cs="Segoe UI"/>
          <w:i/>
          <w:iCs/>
        </w:rPr>
        <w:t>Prodloužení záruční doby</w:t>
      </w:r>
      <w:r w:rsidRPr="003C2EE9">
        <w:rPr>
          <w:rFonts w:ascii="Segoe UI" w:hAnsi="Segoe UI" w:cs="Segoe UI"/>
        </w:rPr>
        <w:t>])</w:t>
      </w:r>
      <w:r w:rsidRPr="003C2EE9">
        <w:rPr>
          <w:rFonts w:ascii="Segoe UI" w:hAnsi="Segoe UI" w:cs="Segoe UI"/>
          <w:i/>
          <w:iCs/>
        </w:rPr>
        <w:t>,</w:t>
      </w:r>
      <w:r w:rsidRPr="003C2EE9">
        <w:rPr>
          <w:rFonts w:ascii="Segoe UI" w:hAnsi="Segoe UI" w:cs="Segoe UI"/>
        </w:rPr>
        <w:t xml:space="preserve"> počítaná od data dokončení Díla nebo Sekce tak, jak je potvrzeno podle Pod-článku 10.1 [</w:t>
      </w:r>
      <w:r w:rsidRPr="003C2EE9">
        <w:rPr>
          <w:rFonts w:ascii="Segoe UI" w:hAnsi="Segoe UI" w:cs="Segoe UI"/>
          <w:i/>
          <w:iCs/>
        </w:rPr>
        <w:t>Převzetí díla a sekcí</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jde o dobu, po kterou bude Dílo způsobilé k použití pro obvyklý účel a zachová si obvyklé vlastnosti</w:t>
      </w:r>
      <w:r w:rsidRPr="003C2EE9">
        <w:rPr>
          <w:rFonts w:ascii="Segoe UI" w:hAnsi="Segoe UI" w:cs="Segoe UI"/>
          <w:i/>
          <w:iCs/>
        </w:rPr>
        <w:t>.</w:t>
      </w:r>
      <w:r w:rsidR="00967EBF" w:rsidRPr="003C2EE9">
        <w:rPr>
          <w:rFonts w:ascii="Segoe UI" w:hAnsi="Segoe UI" w:cs="Segoe UI"/>
          <w:i/>
          <w:iCs/>
        </w:rPr>
        <w:t xml:space="preserve"> </w:t>
      </w:r>
      <w:r w:rsidR="00967EBF" w:rsidRPr="003C2EE9">
        <w:rPr>
          <w:rFonts w:ascii="Segoe UI" w:hAnsi="Segoe UI" w:cs="Segoe UI"/>
        </w:rPr>
        <w:t xml:space="preserve">Záruční doba činí </w:t>
      </w:r>
      <w:r w:rsidR="00C163FA">
        <w:rPr>
          <w:rFonts w:ascii="Segoe UI" w:hAnsi="Segoe UI" w:cs="Segoe UI"/>
        </w:rPr>
        <w:t>5</w:t>
      </w:r>
      <w:r w:rsidR="00C163FA" w:rsidRPr="003C2EE9">
        <w:rPr>
          <w:rFonts w:ascii="Segoe UI" w:hAnsi="Segoe UI" w:cs="Segoe UI"/>
        </w:rPr>
        <w:t xml:space="preserve"> </w:t>
      </w:r>
      <w:r w:rsidR="00967EBF" w:rsidRPr="003C2EE9">
        <w:rPr>
          <w:rFonts w:ascii="Segoe UI" w:hAnsi="Segoe UI" w:cs="Segoe UI"/>
        </w:rPr>
        <w:t>let.</w:t>
      </w:r>
      <w:r w:rsidR="00D4670F" w:rsidRPr="003C2EE9">
        <w:rPr>
          <w:rFonts w:ascii="Segoe UI" w:hAnsi="Segoe UI" w:cs="Segoe UI"/>
        </w:rPr>
        <w:t>“</w:t>
      </w:r>
    </w:p>
    <w:p w14:paraId="22AE509D" w14:textId="217A6A45"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1.1.3.8 je odstraněn bez náhrady.</w:t>
      </w:r>
    </w:p>
    <w:p w14:paraId="57D3728D" w14:textId="6442C1D9"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1.1.3.9 se nahrazuje novým zněním:</w:t>
      </w:r>
    </w:p>
    <w:p w14:paraId="37FA95F5" w14:textId="6068D100"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„den“ </w:t>
      </w:r>
      <w:r w:rsidRPr="003C2EE9">
        <w:rPr>
          <w:rFonts w:ascii="Segoe UI" w:hAnsi="Segoe UI" w:cs="Segoe UI"/>
        </w:rPr>
        <w:t xml:space="preserve">je kalendářní den a </w:t>
      </w:r>
      <w:r w:rsidRPr="003C2EE9">
        <w:rPr>
          <w:rFonts w:ascii="Segoe UI" w:hAnsi="Segoe UI" w:cs="Segoe UI"/>
          <w:b/>
          <w:bCs/>
        </w:rPr>
        <w:t xml:space="preserve">„rok“ </w:t>
      </w:r>
      <w:r w:rsidRPr="003C2EE9">
        <w:rPr>
          <w:rFonts w:ascii="Segoe UI" w:hAnsi="Segoe UI" w:cs="Segoe UI"/>
        </w:rPr>
        <w:t>je kalendářní rok.</w:t>
      </w:r>
      <w:r w:rsidR="00D4670F" w:rsidRPr="003C2EE9">
        <w:rPr>
          <w:rFonts w:ascii="Segoe UI" w:hAnsi="Segoe UI" w:cs="Segoe UI"/>
        </w:rPr>
        <w:t>“</w:t>
      </w:r>
    </w:p>
    <w:p w14:paraId="354A7906" w14:textId="41F006D4" w:rsidR="00D623F3" w:rsidRPr="0036032E" w:rsidRDefault="00D623F3" w:rsidP="003C2EE9">
      <w:pPr>
        <w:spacing w:line="276" w:lineRule="auto"/>
        <w:jc w:val="both"/>
        <w:rPr>
          <w:rFonts w:ascii="Segoe UI" w:hAnsi="Segoe UI" w:cs="Segoe UI"/>
          <w:b/>
          <w:bCs/>
        </w:rPr>
      </w:pPr>
      <w:r w:rsidRPr="003C2EE9">
        <w:rPr>
          <w:rFonts w:ascii="Segoe UI" w:hAnsi="Segoe UI" w:cs="Segoe UI"/>
          <w:b/>
          <w:bCs/>
        </w:rPr>
        <w:t>Pod-článek 1.1.3.10 je nov</w:t>
      </w:r>
      <w:r w:rsidRPr="0036032E">
        <w:rPr>
          <w:rFonts w:ascii="Segoe UI" w:hAnsi="Segoe UI" w:cs="Segoe UI"/>
          <w:b/>
          <w:bCs/>
        </w:rPr>
        <w:t>ě přidán, a to v tomto znění:</w:t>
      </w:r>
    </w:p>
    <w:p w14:paraId="147D4B2F" w14:textId="327750BF" w:rsidR="00D623F3" w:rsidRPr="003C2EE9" w:rsidRDefault="00D623F3" w:rsidP="003C2EE9">
      <w:pPr>
        <w:spacing w:line="276" w:lineRule="auto"/>
        <w:jc w:val="both"/>
        <w:rPr>
          <w:rFonts w:ascii="Segoe UI" w:hAnsi="Segoe UI" w:cs="Segoe UI"/>
        </w:rPr>
      </w:pPr>
      <w:r w:rsidRPr="0036032E">
        <w:rPr>
          <w:rFonts w:ascii="Segoe UI" w:hAnsi="Segoe UI" w:cs="Segoe UI"/>
          <w:b/>
          <w:bCs/>
        </w:rPr>
        <w:lastRenderedPageBreak/>
        <w:t>„Zkušební provoz“</w:t>
      </w:r>
      <w:r w:rsidRPr="0036032E">
        <w:rPr>
          <w:rFonts w:ascii="Segoe UI" w:hAnsi="Segoe UI" w:cs="Segoe UI"/>
        </w:rPr>
        <w:t xml:space="preserve"> slouží k</w:t>
      </w:r>
      <w:r w:rsidRPr="003C2EE9">
        <w:rPr>
          <w:rFonts w:ascii="Segoe UI" w:hAnsi="Segoe UI" w:cs="Segoe UI"/>
        </w:rPr>
        <w:t xml:space="preserve"> ověření funkce Dokončeného díla. Zkušební provoz se zavádí před vydáním kolaudačního </w:t>
      </w:r>
      <w:r w:rsidR="000A08D2" w:rsidRPr="003C2EE9">
        <w:rPr>
          <w:rFonts w:ascii="Segoe UI" w:hAnsi="Segoe UI" w:cs="Segoe UI"/>
        </w:rPr>
        <w:t xml:space="preserve">rozhodnutí </w:t>
      </w:r>
      <w:r w:rsidR="002E5175" w:rsidRPr="003C2EE9">
        <w:rPr>
          <w:rFonts w:ascii="Segoe UI" w:hAnsi="Segoe UI" w:cs="Segoe UI"/>
        </w:rPr>
        <w:t xml:space="preserve">příslušného úřadu dle platných </w:t>
      </w:r>
      <w:r w:rsidR="00396330" w:rsidRPr="003C2EE9">
        <w:rPr>
          <w:rFonts w:ascii="Segoe UI" w:hAnsi="Segoe UI" w:cs="Segoe UI"/>
        </w:rPr>
        <w:t xml:space="preserve">a účinných </w:t>
      </w:r>
      <w:r w:rsidR="002E5175" w:rsidRPr="003C2EE9">
        <w:rPr>
          <w:rFonts w:ascii="Segoe UI" w:hAnsi="Segoe UI" w:cs="Segoe UI"/>
        </w:rPr>
        <w:t>právních předpisů.</w:t>
      </w:r>
    </w:p>
    <w:p w14:paraId="1581BF77" w14:textId="47F701F0"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1.1.4.13 je nové přidán, a to v tomto znění:</w:t>
      </w:r>
    </w:p>
    <w:p w14:paraId="4AF93120" w14:textId="170DB27F" w:rsidR="007F5E64" w:rsidRPr="003C2EE9" w:rsidRDefault="4EB80CBF" w:rsidP="4D05C2F3">
      <w:pPr>
        <w:spacing w:line="276" w:lineRule="auto"/>
        <w:jc w:val="both"/>
        <w:rPr>
          <w:rFonts w:ascii="Segoe UI" w:hAnsi="Segoe UI" w:cs="Segoe UI"/>
        </w:rPr>
      </w:pPr>
      <w:r w:rsidRPr="4D05C2F3">
        <w:rPr>
          <w:rFonts w:ascii="Segoe UI" w:hAnsi="Segoe UI" w:cs="Segoe UI"/>
        </w:rPr>
        <w:t>„</w:t>
      </w:r>
      <w:r w:rsidRPr="4D05C2F3">
        <w:rPr>
          <w:rFonts w:ascii="Segoe UI" w:hAnsi="Segoe UI" w:cs="Segoe UI"/>
          <w:b/>
          <w:bCs/>
        </w:rPr>
        <w:t>Faktura</w:t>
      </w:r>
      <w:r w:rsidRPr="4D05C2F3">
        <w:rPr>
          <w:rFonts w:ascii="Segoe UI" w:hAnsi="Segoe UI" w:cs="Segoe UI"/>
        </w:rPr>
        <w:t>“ je daňový doklad vydaný</w:t>
      </w:r>
      <w:r w:rsidR="38166453" w:rsidRPr="4D05C2F3">
        <w:rPr>
          <w:rFonts w:ascii="Segoe UI" w:hAnsi="Segoe UI" w:cs="Segoe UI"/>
        </w:rPr>
        <w:t xml:space="preserve"> Zhotovitelem</w:t>
      </w:r>
      <w:r w:rsidRPr="4D05C2F3">
        <w:rPr>
          <w:rFonts w:ascii="Segoe UI" w:hAnsi="Segoe UI" w:cs="Segoe UI"/>
        </w:rPr>
        <w:t xml:space="preserve"> podle platných právních předpisů.</w:t>
      </w:r>
      <w:r w:rsidR="488989EA" w:rsidRPr="4D05C2F3">
        <w:rPr>
          <w:rFonts w:ascii="Segoe UI" w:hAnsi="Segoe UI" w:cs="Segoe UI"/>
        </w:rPr>
        <w:t>“</w:t>
      </w:r>
    </w:p>
    <w:p w14:paraId="627D208A" w14:textId="06BDFC52"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1.1.4.14 je nové přidán, a to v tomto znění:</w:t>
      </w:r>
    </w:p>
    <w:p w14:paraId="67832A97" w14:textId="3F4759F0" w:rsidR="007F5E64" w:rsidRPr="003C2EE9" w:rsidRDefault="7C8BCE7E" w:rsidP="4D05C2F3">
      <w:pPr>
        <w:spacing w:line="276" w:lineRule="auto"/>
        <w:jc w:val="both"/>
        <w:rPr>
          <w:rFonts w:ascii="Segoe UI" w:hAnsi="Segoe UI" w:cs="Segoe UI"/>
        </w:rPr>
      </w:pPr>
      <w:r w:rsidRPr="08A5D69C">
        <w:rPr>
          <w:rFonts w:ascii="Segoe UI" w:hAnsi="Segoe UI" w:cs="Segoe UI"/>
        </w:rPr>
        <w:t>„</w:t>
      </w:r>
      <w:r w:rsidRPr="08A5D69C">
        <w:rPr>
          <w:rFonts w:ascii="Segoe UI" w:hAnsi="Segoe UI" w:cs="Segoe UI"/>
          <w:b/>
          <w:bCs/>
        </w:rPr>
        <w:t>Právo cesty</w:t>
      </w:r>
      <w:r w:rsidRPr="08A5D69C">
        <w:rPr>
          <w:rFonts w:ascii="Segoe UI" w:hAnsi="Segoe UI" w:cs="Segoe UI"/>
        </w:rPr>
        <w:t>“ znamená jakýkoli právní titul k užívání pozemků ve vlastnictví osob odlišných od Objednatele, či jejich částem, zejména ve formě</w:t>
      </w:r>
      <w:r w:rsidR="12EFEEE7" w:rsidRPr="08A5D69C">
        <w:rPr>
          <w:rFonts w:ascii="Segoe UI" w:hAnsi="Segoe UI" w:cs="Segoe UI"/>
        </w:rPr>
        <w:t xml:space="preserve"> práva stavby,</w:t>
      </w:r>
      <w:r w:rsidR="1E08A753" w:rsidRPr="08A5D69C">
        <w:rPr>
          <w:rFonts w:ascii="Segoe UI" w:hAnsi="Segoe UI" w:cs="Segoe UI"/>
        </w:rPr>
        <w:t xml:space="preserve"> </w:t>
      </w:r>
      <w:r w:rsidRPr="08A5D69C">
        <w:rPr>
          <w:rFonts w:ascii="Segoe UI" w:hAnsi="Segoe UI" w:cs="Segoe UI"/>
        </w:rPr>
        <w:t>věcného břemene či nájmu.</w:t>
      </w:r>
      <w:r w:rsidR="6B0A02BD" w:rsidRPr="08A5D69C">
        <w:rPr>
          <w:rFonts w:ascii="Segoe UI" w:hAnsi="Segoe UI" w:cs="Segoe UI"/>
        </w:rPr>
        <w:t>“</w:t>
      </w:r>
    </w:p>
    <w:p w14:paraId="10B51882" w14:textId="76F7FF41"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d) se nahrazuje novým zněním:</w:t>
      </w:r>
    </w:p>
    <w:p w14:paraId="05105C8B" w14:textId="3F0F597E" w:rsidR="007F5E64" w:rsidRPr="003C2EE9" w:rsidRDefault="007F5E64" w:rsidP="003C2EE9">
      <w:pPr>
        <w:spacing w:line="276" w:lineRule="auto"/>
        <w:jc w:val="both"/>
        <w:rPr>
          <w:rFonts w:ascii="Segoe UI" w:hAnsi="Segoe UI" w:cs="Segoe UI"/>
          <w:iCs/>
        </w:rPr>
      </w:pPr>
      <w:r w:rsidRPr="003C2EE9">
        <w:rPr>
          <w:rFonts w:ascii="Segoe UI" w:hAnsi="Segoe UI" w:cs="Segoe UI"/>
          <w:iCs/>
        </w:rPr>
        <w:t>„napsaný“ nebo „písemný“ je psaný rukou, psacím strojem nebo tištěný a opatřený podpisem jednající osoby případně odeslaný datovou zprávou do datové schránky druhé Strany anebo vložený do Infomačního systému projektu.</w:t>
      </w:r>
      <w:r w:rsidR="00D4670F" w:rsidRPr="003C2EE9">
        <w:rPr>
          <w:rFonts w:ascii="Segoe UI" w:hAnsi="Segoe UI" w:cs="Segoe UI"/>
          <w:iCs/>
        </w:rPr>
        <w:t>“</w:t>
      </w:r>
    </w:p>
    <w:p w14:paraId="4BEE5E80" w14:textId="3B7EBC0B"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e) a f) jsou nově přidány, a to v tomto znění:</w:t>
      </w:r>
    </w:p>
    <w:p w14:paraId="233C4F89" w14:textId="0432B0A2"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e)</w:t>
      </w:r>
      <w:r w:rsidRPr="003C2EE9">
        <w:rPr>
          <w:rFonts w:ascii="Segoe UI" w:hAnsi="Segoe UI" w:cs="Segoe UI"/>
          <w:iCs/>
        </w:rPr>
        <w:tab/>
      </w:r>
      <w:r w:rsidR="00D4670F" w:rsidRPr="003C2EE9">
        <w:rPr>
          <w:rFonts w:ascii="Segoe UI" w:hAnsi="Segoe UI" w:cs="Segoe UI"/>
          <w:iCs/>
        </w:rPr>
        <w:t>„</w:t>
      </w:r>
      <w:r w:rsidRPr="003C2EE9">
        <w:rPr>
          <w:rFonts w:ascii="Segoe UI" w:hAnsi="Segoe UI" w:cs="Segoe UI"/>
          <w:iCs/>
        </w:rPr>
        <w:t>počítání času se řídí příslušnými ustanoveními zákona č. 89/2012 Sb., občanský zákoník, ve znění pozdějších předpisů (dále jen „Občanský zákoník“);</w:t>
      </w:r>
    </w:p>
    <w:p w14:paraId="701FF2D1" w14:textId="7B96B937"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f)</w:t>
      </w:r>
      <w:r w:rsidRPr="003C2EE9">
        <w:rPr>
          <w:rFonts w:ascii="Segoe UI" w:hAnsi="Segoe UI" w:cs="Segoe UI"/>
          <w:iCs/>
        </w:rPr>
        <w:tab/>
        <w:t>v ustanoveních obsahujících slovní spojení „přiměřený zisk“ je přiměřeným ziskem částka rovnající se 5 % z Nákladů.</w:t>
      </w:r>
      <w:r w:rsidR="00D4670F" w:rsidRPr="003C2EE9">
        <w:rPr>
          <w:rFonts w:ascii="Segoe UI" w:hAnsi="Segoe UI" w:cs="Segoe UI"/>
          <w:iCs/>
        </w:rPr>
        <w:t>“</w:t>
      </w:r>
    </w:p>
    <w:p w14:paraId="35A9C0EE" w14:textId="78C9AA0D"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se na konci doplňuje tímto zněním:</w:t>
      </w:r>
    </w:p>
    <w:p w14:paraId="35AAC21F" w14:textId="75DC4DB7" w:rsidR="007F5E64" w:rsidRPr="003C2EE9" w:rsidRDefault="007F5E64" w:rsidP="003C2EE9">
      <w:pPr>
        <w:spacing w:line="276" w:lineRule="auto"/>
        <w:jc w:val="both"/>
        <w:rPr>
          <w:rFonts w:ascii="Segoe UI" w:hAnsi="Segoe UI" w:cs="Segoe UI"/>
          <w:iCs/>
        </w:rPr>
      </w:pPr>
      <w:r w:rsidRPr="003C2EE9">
        <w:rPr>
          <w:rFonts w:ascii="Segoe UI" w:hAnsi="Segoe UI" w:cs="Segoe UI"/>
          <w:iCs/>
        </w:rPr>
        <w:t xml:space="preserve">„Ve věcech touto Smlouvou výslovně neupravených se tato Smlouva řídí Právními předpisy, zejména Občanským zákoníkem. Při určení obsahu závazků Stran vyplývajících ze Smlouvy se nepřihlíží k dispozitivním ustanovením § 2587 až </w:t>
      </w:r>
      <w:r w:rsidR="00163D2D">
        <w:rPr>
          <w:rFonts w:ascii="Segoe UI" w:hAnsi="Segoe UI" w:cs="Segoe UI"/>
          <w:iCs/>
        </w:rPr>
        <w:t xml:space="preserve">§ </w:t>
      </w:r>
      <w:r w:rsidRPr="003C2EE9">
        <w:rPr>
          <w:rFonts w:ascii="Segoe UI" w:hAnsi="Segoe UI" w:cs="Segoe UI"/>
          <w:iCs/>
        </w:rPr>
        <w:t>2635 Občanského zákoníku. Při určení obsahu závazků Stran vyplývajících ze Smlouvy se dále nepřihlíží k obchodním zvyklostem a obchodní zvyklosti nemají přednost před dispozitivními ustanoveními Občanského zákoníku ve smyslu § 558 odst. 2 Občanského zákoníku.“</w:t>
      </w:r>
    </w:p>
    <w:p w14:paraId="534F34C6" w14:textId="770156F1" w:rsidR="00903A6F" w:rsidRPr="003C2EE9" w:rsidRDefault="00903A6F" w:rsidP="00903A6F">
      <w:pPr>
        <w:spacing w:line="276" w:lineRule="auto"/>
        <w:jc w:val="both"/>
        <w:rPr>
          <w:rFonts w:ascii="Segoe UI" w:hAnsi="Segoe UI" w:cs="Segoe UI"/>
          <w:b/>
          <w:bCs/>
          <w:iCs/>
        </w:rPr>
      </w:pPr>
      <w:r w:rsidRPr="003C2EE9">
        <w:rPr>
          <w:rFonts w:ascii="Segoe UI" w:hAnsi="Segoe UI" w:cs="Segoe UI"/>
          <w:b/>
          <w:bCs/>
          <w:iCs/>
        </w:rPr>
        <w:t>Pod-článek 1.</w:t>
      </w:r>
      <w:r>
        <w:rPr>
          <w:rFonts w:ascii="Segoe UI" w:hAnsi="Segoe UI" w:cs="Segoe UI"/>
          <w:b/>
          <w:bCs/>
          <w:iCs/>
        </w:rPr>
        <w:t>5</w:t>
      </w:r>
      <w:r w:rsidRPr="003C2EE9">
        <w:rPr>
          <w:rFonts w:ascii="Segoe UI" w:hAnsi="Segoe UI" w:cs="Segoe UI"/>
          <w:b/>
          <w:bCs/>
          <w:iCs/>
        </w:rPr>
        <w:t xml:space="preserve"> se nahrazuje novým zněním:</w:t>
      </w:r>
    </w:p>
    <w:p w14:paraId="1741D32D" w14:textId="574B85BB" w:rsidR="00903A6F" w:rsidRPr="00903A6F" w:rsidRDefault="00903A6F" w:rsidP="003C2EE9">
      <w:pPr>
        <w:spacing w:line="276" w:lineRule="auto"/>
        <w:jc w:val="both"/>
        <w:rPr>
          <w:rFonts w:ascii="Segoe UI" w:hAnsi="Segoe UI" w:cs="Segoe UI"/>
          <w:iCs/>
        </w:rPr>
      </w:pPr>
      <w:r w:rsidRPr="00903A6F">
        <w:rPr>
          <w:rFonts w:ascii="Segoe UI" w:hAnsi="Segoe UI" w:cs="Segoe UI"/>
          <w:iCs/>
        </w:rPr>
        <w:t xml:space="preserve">Pro účely výkladu </w:t>
      </w:r>
      <w:r>
        <w:rPr>
          <w:rFonts w:ascii="Segoe UI" w:hAnsi="Segoe UI" w:cs="Segoe UI"/>
          <w:iCs/>
        </w:rPr>
        <w:t>je určeno pořadí závaznosti dokumentů v odst. 3.1.1.1 Požadavků objednatele.</w:t>
      </w:r>
    </w:p>
    <w:p w14:paraId="578A5E90" w14:textId="019DA14E" w:rsidR="007F5E64" w:rsidRPr="003C2EE9" w:rsidRDefault="00BA36B3" w:rsidP="003C2EE9">
      <w:pPr>
        <w:spacing w:line="276" w:lineRule="auto"/>
        <w:jc w:val="both"/>
        <w:rPr>
          <w:rFonts w:ascii="Segoe UI" w:hAnsi="Segoe UI" w:cs="Segoe UI"/>
          <w:b/>
          <w:bCs/>
          <w:iCs/>
        </w:rPr>
      </w:pPr>
      <w:r w:rsidRPr="003C2EE9">
        <w:rPr>
          <w:rFonts w:ascii="Segoe UI" w:hAnsi="Segoe UI" w:cs="Segoe UI"/>
          <w:b/>
          <w:bCs/>
          <w:iCs/>
        </w:rPr>
        <w:t>Pod-článek 1.6 se nahrazuje novým zněním:</w:t>
      </w:r>
    </w:p>
    <w:p w14:paraId="7D97D3AB" w14:textId="0EACB6B3" w:rsidR="00BA36B3" w:rsidRPr="003C2EE9" w:rsidRDefault="41EBD230" w:rsidP="4D05C2F3">
      <w:pPr>
        <w:spacing w:line="276" w:lineRule="auto"/>
        <w:jc w:val="both"/>
        <w:rPr>
          <w:rFonts w:ascii="Segoe UI" w:hAnsi="Segoe UI" w:cs="Segoe UI"/>
        </w:rPr>
      </w:pPr>
      <w:r w:rsidRPr="4D05C2F3">
        <w:rPr>
          <w:rFonts w:ascii="Segoe UI" w:hAnsi="Segoe UI" w:cs="Segoe UI"/>
        </w:rPr>
        <w:t xml:space="preserve">„Jestliže se Strany nedohodnou jinak, musí uzavřít Smlouvu o dílo </w:t>
      </w:r>
      <w:r w:rsidR="00163D2D">
        <w:rPr>
          <w:rFonts w:ascii="Segoe UI" w:hAnsi="Segoe UI" w:cs="Segoe UI"/>
        </w:rPr>
        <w:t>bez zbytečného odkladu</w:t>
      </w:r>
      <w:r w:rsidRPr="4D05C2F3">
        <w:rPr>
          <w:rFonts w:ascii="Segoe UI" w:hAnsi="Segoe UI" w:cs="Segoe UI"/>
        </w:rPr>
        <w:t xml:space="preserve"> poté, co Zhotovitel obdržel Dopis o přijetí nabídky. Podkladem pro Smlouvu o dílo musí být vzorový dokument přiložený ke Zvláštním podmínkám. </w:t>
      </w:r>
    </w:p>
    <w:p w14:paraId="3D80C72E" w14:textId="5CFFF14E" w:rsidR="007B3C01" w:rsidRPr="003C2EE9" w:rsidRDefault="007B3C01" w:rsidP="00163D2D">
      <w:pPr>
        <w:keepNext/>
        <w:spacing w:line="276" w:lineRule="auto"/>
        <w:jc w:val="both"/>
        <w:rPr>
          <w:rFonts w:ascii="Segoe UI" w:hAnsi="Segoe UI" w:cs="Segoe UI"/>
          <w:b/>
          <w:bCs/>
          <w:iCs/>
        </w:rPr>
      </w:pPr>
      <w:r w:rsidRPr="003C2EE9">
        <w:rPr>
          <w:rFonts w:ascii="Segoe UI" w:hAnsi="Segoe UI" w:cs="Segoe UI"/>
          <w:b/>
          <w:bCs/>
          <w:iCs/>
        </w:rPr>
        <w:lastRenderedPageBreak/>
        <w:t>Pod-článek 1.7 se nahrazuje novým zněním:</w:t>
      </w:r>
    </w:p>
    <w:p w14:paraId="60524B68" w14:textId="7B20CF53"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nesmí bez předchozího písemného souhlasu Objednatele převést nebo postoupit na jakoukoli třetí osobu jakékoli povinnosti a/nebo jakákoli práva vyplývající z této Smlouvy nebo v souvislosti s ní. Objednatel je oprávněn převést na jakoukoli třetí osobu jakékoli povinnosti vyplývající z této Smlouvy nebo v souvislosti s ní.“</w:t>
      </w:r>
    </w:p>
    <w:p w14:paraId="59FCCEFF" w14:textId="69532B82" w:rsidR="00F90D69" w:rsidRPr="003C2EE9" w:rsidRDefault="00F90D69" w:rsidP="003C2EE9">
      <w:pPr>
        <w:spacing w:line="276" w:lineRule="auto"/>
        <w:jc w:val="both"/>
        <w:rPr>
          <w:rFonts w:ascii="Segoe UI" w:hAnsi="Segoe UI" w:cs="Segoe UI"/>
          <w:b/>
          <w:bCs/>
          <w:iCs/>
        </w:rPr>
      </w:pPr>
      <w:r w:rsidRPr="003C2EE9">
        <w:rPr>
          <w:rFonts w:ascii="Segoe UI" w:hAnsi="Segoe UI" w:cs="Segoe UI"/>
          <w:b/>
          <w:bCs/>
          <w:iCs/>
        </w:rPr>
        <w:t>Pod-článek 1.8 se nahrazuje novým zněním:</w:t>
      </w:r>
    </w:p>
    <w:p w14:paraId="4A08081D" w14:textId="0413269F" w:rsidR="00F90D69" w:rsidRPr="003C2EE9" w:rsidRDefault="00F90D69"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Péče o dokumenty a jejich dodání</w:t>
      </w:r>
    </w:p>
    <w:p w14:paraId="2D63105F" w14:textId="26746CF2" w:rsidR="00F90D69" w:rsidRPr="003C2EE9" w:rsidRDefault="0B8E9AF5" w:rsidP="4D05C2F3">
      <w:pPr>
        <w:spacing w:line="276" w:lineRule="auto"/>
        <w:jc w:val="both"/>
        <w:rPr>
          <w:rFonts w:ascii="Segoe UI" w:hAnsi="Segoe UI" w:cs="Segoe UI"/>
        </w:rPr>
      </w:pPr>
      <w:r w:rsidRPr="4D05C2F3">
        <w:rPr>
          <w:rFonts w:ascii="Segoe UI" w:hAnsi="Segoe UI" w:cs="Segoe UI"/>
        </w:rPr>
        <w:t xml:space="preserve">Všechny Dokumenty </w:t>
      </w:r>
      <w:r w:rsidR="0CB67AF7" w:rsidRPr="4D05C2F3">
        <w:rPr>
          <w:rFonts w:ascii="Segoe UI" w:hAnsi="Segoe UI" w:cs="Segoe UI"/>
        </w:rPr>
        <w:t>z</w:t>
      </w:r>
      <w:r w:rsidRPr="4D05C2F3">
        <w:rPr>
          <w:rFonts w:ascii="Segoe UI" w:hAnsi="Segoe UI" w:cs="Segoe UI"/>
        </w:rPr>
        <w:t>hotovitele musí být pod dohledem a v péči Zhotovitele, pokud a dokud nejsou převzaty Objednatelem. Není-li ve Smlouvě stanoveno jinak, Zhotovitel musí poskytnout Správci stavby čtyři kopie každého z Dokumentů zhotovitele.</w:t>
      </w:r>
    </w:p>
    <w:p w14:paraId="514071B6" w14:textId="475CCDF0" w:rsidR="00F75B38" w:rsidRPr="003C2EE9" w:rsidRDefault="00F75B38" w:rsidP="003C2EE9">
      <w:pPr>
        <w:spacing w:line="276" w:lineRule="auto"/>
        <w:jc w:val="both"/>
        <w:rPr>
          <w:rFonts w:ascii="Segoe UI" w:hAnsi="Segoe UI" w:cs="Segoe UI"/>
          <w:iCs/>
        </w:rPr>
      </w:pPr>
      <w:r w:rsidRPr="003C2EE9">
        <w:rPr>
          <w:rFonts w:ascii="Segoe UI" w:hAnsi="Segoe UI" w:cs="Segoe UI"/>
          <w:iCs/>
        </w:rPr>
        <w:t xml:space="preserve">Zhotovitel musí mít na Staveništi kopii Smlouvy, publikací uvedených v Požadavcích objednatele, Dokumentů zhotovitele a Variací a ostatní komunikace vedené podle Smlouvy. Personál </w:t>
      </w:r>
      <w:r w:rsidR="00BD202E">
        <w:rPr>
          <w:rFonts w:ascii="Segoe UI" w:hAnsi="Segoe UI" w:cs="Segoe UI"/>
          <w:iCs/>
        </w:rPr>
        <w:t>o</w:t>
      </w:r>
      <w:r w:rsidRPr="003C2EE9">
        <w:rPr>
          <w:rFonts w:ascii="Segoe UI" w:hAnsi="Segoe UI" w:cs="Segoe UI"/>
          <w:iCs/>
        </w:rPr>
        <w:t>bjednatele musí mít v jakékoli rozumné době právo přístupu ke všem těmto dokumentům.</w:t>
      </w:r>
    </w:p>
    <w:p w14:paraId="0C27AA68" w14:textId="367CD43E" w:rsidR="00F75B38" w:rsidRDefault="1D2C7BA9" w:rsidP="4D05C2F3">
      <w:pPr>
        <w:spacing w:line="276" w:lineRule="auto"/>
        <w:jc w:val="both"/>
        <w:rPr>
          <w:rFonts w:ascii="Segoe UI" w:hAnsi="Segoe UI" w:cs="Segoe UI"/>
        </w:rPr>
      </w:pPr>
      <w:r w:rsidRPr="08A5D69C">
        <w:rPr>
          <w:rFonts w:ascii="Segoe UI" w:hAnsi="Segoe UI" w:cs="Segoe UI"/>
        </w:rPr>
        <w:t xml:space="preserve">Jestliže se některá ze Stran dozví o chybě nebo vadě technické povahy v dokumentu, který byl připraven k použití při </w:t>
      </w:r>
      <w:r w:rsidR="3172189B" w:rsidRPr="08A5D69C">
        <w:rPr>
          <w:rFonts w:ascii="Segoe UI" w:hAnsi="Segoe UI" w:cs="Segoe UI"/>
        </w:rPr>
        <w:t>provedení Díla, tato Strana musí dát okamžitě druhé Straně o takové chybě nebo vadě oznámení.</w:t>
      </w:r>
      <w:r w:rsidR="1B979B0C" w:rsidRPr="08A5D69C">
        <w:rPr>
          <w:rFonts w:ascii="Segoe UI" w:hAnsi="Segoe UI" w:cs="Segoe UI"/>
        </w:rPr>
        <w:t>“</w:t>
      </w:r>
    </w:p>
    <w:p w14:paraId="6C19D8A1" w14:textId="21429D87" w:rsidR="00661771" w:rsidRPr="003C2EE9" w:rsidRDefault="0CB2DAD4" w:rsidP="4D05C2F3">
      <w:pPr>
        <w:spacing w:line="276" w:lineRule="auto"/>
        <w:jc w:val="both"/>
        <w:rPr>
          <w:rFonts w:ascii="Segoe UI" w:hAnsi="Segoe UI" w:cs="Segoe UI"/>
          <w:b/>
          <w:bCs/>
        </w:rPr>
      </w:pPr>
      <w:r w:rsidRPr="08A5D69C">
        <w:rPr>
          <w:rFonts w:ascii="Segoe UI" w:hAnsi="Segoe UI" w:cs="Segoe UI"/>
          <w:b/>
          <w:bCs/>
        </w:rPr>
        <w:t>Pod-článek 1.9 se nahrazuje novým zněním:</w:t>
      </w:r>
    </w:p>
    <w:p w14:paraId="7C0A44FF" w14:textId="65BB84E3" w:rsidR="00661771" w:rsidRPr="003C2EE9" w:rsidRDefault="0CB2DAD4" w:rsidP="4D05C2F3">
      <w:pPr>
        <w:spacing w:line="276" w:lineRule="auto"/>
        <w:jc w:val="both"/>
        <w:rPr>
          <w:rFonts w:ascii="Segoe UI" w:hAnsi="Segoe UI" w:cs="Segoe UI"/>
        </w:rPr>
      </w:pPr>
      <w:r w:rsidRPr="08A5D69C">
        <w:rPr>
          <w:rFonts w:ascii="Segoe UI" w:hAnsi="Segoe UI" w:cs="Segoe UI"/>
        </w:rPr>
        <w:t xml:space="preserve">„Jestliže Zhotoviteli vznikne zpoždění nebo Náklady jako následek chyby v Požadavcích </w:t>
      </w:r>
      <w:r w:rsidR="4865865D" w:rsidRPr="08A5D69C">
        <w:rPr>
          <w:rFonts w:ascii="Segoe UI" w:hAnsi="Segoe UI" w:cs="Segoe UI"/>
        </w:rPr>
        <w:t>o</w:t>
      </w:r>
      <w:r w:rsidRPr="08A5D69C">
        <w:rPr>
          <w:rFonts w:ascii="Segoe UI" w:hAnsi="Segoe UI" w:cs="Segoe UI"/>
        </w:rPr>
        <w:t>bjednatele</w:t>
      </w:r>
      <w:r w:rsidR="656BCABD" w:rsidRPr="08A5D69C">
        <w:rPr>
          <w:rFonts w:ascii="Segoe UI" w:hAnsi="Segoe UI" w:cs="Segoe UI"/>
        </w:rPr>
        <w:t>, musí dát Zhotovitel Správci stavby oznámení a je povinen na svůj ná</w:t>
      </w:r>
      <w:r w:rsidR="1000A184" w:rsidRPr="08A5D69C">
        <w:rPr>
          <w:rFonts w:ascii="Segoe UI" w:hAnsi="Segoe UI" w:cs="Segoe UI"/>
        </w:rPr>
        <w:t xml:space="preserve">klad navrhnout a zajistit vhodné </w:t>
      </w:r>
      <w:r w:rsidR="686873C3" w:rsidRPr="08A5D69C">
        <w:rPr>
          <w:rFonts w:ascii="Segoe UI" w:hAnsi="Segoe UI" w:cs="Segoe UI"/>
        </w:rPr>
        <w:t>opatření vedoucí k </w:t>
      </w:r>
      <w:r w:rsidR="1000A184" w:rsidRPr="08A5D69C">
        <w:rPr>
          <w:rFonts w:ascii="Segoe UI" w:hAnsi="Segoe UI" w:cs="Segoe UI"/>
        </w:rPr>
        <w:t>náprav</w:t>
      </w:r>
      <w:r w:rsidR="686873C3" w:rsidRPr="08A5D69C">
        <w:rPr>
          <w:rFonts w:ascii="Segoe UI" w:hAnsi="Segoe UI" w:cs="Segoe UI"/>
        </w:rPr>
        <w:t>ě</w:t>
      </w:r>
      <w:r w:rsidR="1000A184" w:rsidRPr="08A5D69C">
        <w:rPr>
          <w:rFonts w:ascii="Segoe UI" w:hAnsi="Segoe UI" w:cs="Segoe UI"/>
        </w:rPr>
        <w:t>.”</w:t>
      </w:r>
    </w:p>
    <w:p w14:paraId="3AAA7D78" w14:textId="6499E4D8" w:rsidR="007B3C01" w:rsidRPr="003C2EE9" w:rsidRDefault="7B49F036" w:rsidP="4D05C2F3">
      <w:pPr>
        <w:spacing w:line="276" w:lineRule="auto"/>
        <w:jc w:val="both"/>
        <w:rPr>
          <w:rFonts w:ascii="Segoe UI" w:hAnsi="Segoe UI" w:cs="Segoe UI"/>
          <w:b/>
          <w:bCs/>
        </w:rPr>
      </w:pPr>
      <w:r w:rsidRPr="4D05C2F3">
        <w:rPr>
          <w:rFonts w:ascii="Segoe UI" w:hAnsi="Segoe UI" w:cs="Segoe UI"/>
          <w:b/>
          <w:bCs/>
        </w:rPr>
        <w:t>Pod-článek 1.10 se nahrazuje novým zněním:</w:t>
      </w:r>
    </w:p>
    <w:p w14:paraId="6884F2C8" w14:textId="6BA24E87" w:rsidR="007B3C01" w:rsidRPr="003C2EE9" w:rsidRDefault="7B49F036" w:rsidP="4D05C2F3">
      <w:pPr>
        <w:spacing w:line="276" w:lineRule="auto"/>
        <w:jc w:val="both"/>
        <w:rPr>
          <w:rFonts w:ascii="Segoe UI" w:hAnsi="Segoe UI" w:cs="Segoe UI"/>
        </w:rPr>
      </w:pPr>
      <w:r w:rsidRPr="4D05C2F3">
        <w:rPr>
          <w:rFonts w:ascii="Segoe UI" w:hAnsi="Segoe UI" w:cs="Segoe UI"/>
        </w:rPr>
        <w:t>„Mezi Stranami platí, že si Zhotovitel ponechá autorská práva a další práva duševního vlastnictví k Dokumentům zhotovitele (a jiným dokumentům tvořícím projektovou dokumentaci) vyhotoveným Zhotovitelem (nebo jeho jménem).</w:t>
      </w:r>
    </w:p>
    <w:p w14:paraId="3E265143" w14:textId="4CAB8196"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poskytuje Objednateli rozsahem ani způsobem neomezenou, postupitelnou, výhradní a bezúplatnou licenci k rozmnožování, rozšiřování nebo jinému užití Dokumentů zhotovitele, včetně jejich případných změn, tj. zhotovování a užívání jejich modifikací. Objednatel je oprávněn užívat Dokumenty zhotovitele v neomezeném rozsahu a ke všem způsobům užití uvedeným v ustanovení § 12 zákona č. 121/2000 Sb., autorský zákon v platném znění (dále jen „autorský zákon“). Tato licence:</w:t>
      </w:r>
    </w:p>
    <w:p w14:paraId="5F0853FD"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 xml:space="preserve">se uděluje na dobu určitou po dobu trvání licencovaného práva v souladu s příslušnými ustanoveními autorského zákona; </w:t>
      </w:r>
    </w:p>
    <w:p w14:paraId="5D8AEE92"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lastRenderedPageBreak/>
        <w:t>opravňuje kteroukoli osobu řádně disponující příslušnou částí Díla k rozmnožování, rozšiřování nebo jinému užití Dokumentů zhotovitele včetně jeho změn pro účely dokončení, provozu, údržby, předělání, úprav, oprav a demolic Díla,“</w:t>
      </w:r>
    </w:p>
    <w:p w14:paraId="5831E331"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v případě Dokumentů zhotovitele, které jsou ve formě počítačových programů a jiného softwaru, dovolovat jejich používání na jakémkoli počítači na Staveništi a na dalších místech předpokládaných Smlouvou, včetně případů jakýchkoliv vyměněných počítačů dodaných Zhotovitelem;</w:t>
      </w:r>
    </w:p>
    <w:p w14:paraId="43D32FD5" w14:textId="424DCC42"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opravňuje Objednatele k poskytnutí podlicence.</w:t>
      </w:r>
    </w:p>
    <w:p w14:paraId="6CAA7D66" w14:textId="65AAF33A" w:rsidR="00A07114" w:rsidRPr="003C2EE9" w:rsidRDefault="00A07114" w:rsidP="003C2EE9">
      <w:pPr>
        <w:spacing w:line="276" w:lineRule="auto"/>
        <w:jc w:val="both"/>
        <w:rPr>
          <w:rFonts w:ascii="Segoe UI" w:hAnsi="Segoe UI" w:cs="Segoe UI"/>
          <w:iCs/>
        </w:rPr>
      </w:pPr>
      <w:r w:rsidRPr="003C2EE9">
        <w:rPr>
          <w:rFonts w:ascii="Segoe UI" w:hAnsi="Segoe UI" w:cs="Segoe UI"/>
          <w:iCs/>
        </w:rPr>
        <w:t>Dokumenty zhotovitele a jiné dokumenty tvořící projektovou dokumentaci vyhotove</w:t>
      </w:r>
      <w:r w:rsidRPr="003C2EE9">
        <w:rPr>
          <w:rFonts w:ascii="Segoe UI" w:hAnsi="Segoe UI" w:cs="Segoe UI"/>
          <w:iCs/>
        </w:rPr>
        <w:softHyphen/>
        <w:t>nou Zhotovitelem (nebo jeho jménem) nesmí být bez souhlasu Zhotovitele Objednate</w:t>
      </w:r>
      <w:r w:rsidRPr="003C2EE9">
        <w:rPr>
          <w:rFonts w:ascii="Segoe UI" w:hAnsi="Segoe UI" w:cs="Segoe UI"/>
          <w:iCs/>
        </w:rPr>
        <w:softHyphen/>
        <w:t>lem (nebo jeho jménem) rozmnožovány, rozšiřovány nebo jinak užívány třetími stranami pro jiné účely než uvedené v tomto Pod-článku a v této Smlouvě.</w:t>
      </w:r>
    </w:p>
    <w:p w14:paraId="7C1E3CDD" w14:textId="36B886DD" w:rsidR="00667D3A" w:rsidRPr="003C2EE9" w:rsidRDefault="009E3E95"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Ve vztahu k softwaru je Zhotovitel povinen předat Objednateli všechny verze zdrojového kódu softwaru, který je dle Smlouvy o dílo součástí díla, a s ním související vývojové i uživatelské dokumentace. Objednatel bude oprávněn předaný zdrojový kód tohoto softwaru volně využít v rozsahu, který je nezbytný k zajištění zhotovení, provozu, údržby anebo oprav díla a dalších technologických systémů Objednatele, které na dílo navazují, jakož i k výkonu všech dalších oprávnění, které Objednatel nabyl k tomuto softwaru dle Smlouvy o dílo, jestliže bude splněna alespoň jedna z následujících podmínek: (i) dojde k odstoupení od Smlouvy o dílo; (</w:t>
      </w:r>
      <w:proofErr w:type="spellStart"/>
      <w:r w:rsidRPr="003C2EE9">
        <w:rPr>
          <w:rFonts w:ascii="Segoe UI" w:eastAsiaTheme="minorHAnsi" w:hAnsi="Segoe UI" w:cs="Segoe UI"/>
          <w:iCs/>
          <w:kern w:val="2"/>
          <w:lang w:eastAsia="en-US" w:bidi="ar-SA"/>
          <w14:ligatures w14:val="standardContextual"/>
        </w:rPr>
        <w:t>ii</w:t>
      </w:r>
      <w:proofErr w:type="spellEnd"/>
      <w:r w:rsidRPr="003C2EE9">
        <w:rPr>
          <w:rFonts w:ascii="Segoe UI" w:eastAsiaTheme="minorHAnsi" w:hAnsi="Segoe UI" w:cs="Segoe UI"/>
          <w:iCs/>
          <w:kern w:val="2"/>
          <w:lang w:eastAsia="en-US" w:bidi="ar-SA"/>
          <w14:ligatures w14:val="standardContextual"/>
        </w:rPr>
        <w:t>) Zhotovitel se ocitne v úpadku; (</w:t>
      </w:r>
      <w:proofErr w:type="spellStart"/>
      <w:r w:rsidRPr="003C2EE9">
        <w:rPr>
          <w:rFonts w:ascii="Segoe UI" w:eastAsiaTheme="minorHAnsi" w:hAnsi="Segoe UI" w:cs="Segoe UI"/>
          <w:iCs/>
          <w:kern w:val="2"/>
          <w:lang w:eastAsia="en-US" w:bidi="ar-SA"/>
          <w14:ligatures w14:val="standardContextual"/>
        </w:rPr>
        <w:t>iii</w:t>
      </w:r>
      <w:proofErr w:type="spellEnd"/>
      <w:r w:rsidRPr="003C2EE9">
        <w:rPr>
          <w:rFonts w:ascii="Segoe UI" w:eastAsiaTheme="minorHAnsi" w:hAnsi="Segoe UI" w:cs="Segoe UI"/>
          <w:iCs/>
          <w:kern w:val="2"/>
          <w:lang w:eastAsia="en-US" w:bidi="ar-SA"/>
          <w14:ligatures w14:val="standardContextual"/>
        </w:rPr>
        <w:t>) ve stanovené době, jinak v době přiměřené, neodstraní řádně jakoukoliv vadu počítačového programu či softwaru, k jejímuž odstranění je podle Smlouvy povinen; nebo (</w:t>
      </w:r>
      <w:proofErr w:type="spellStart"/>
      <w:r w:rsidRPr="003C2EE9">
        <w:rPr>
          <w:rFonts w:ascii="Segoe UI" w:eastAsiaTheme="minorHAnsi" w:hAnsi="Segoe UI" w:cs="Segoe UI"/>
          <w:iCs/>
          <w:kern w:val="2"/>
          <w:lang w:eastAsia="en-US" w:bidi="ar-SA"/>
          <w14:ligatures w14:val="standardContextual"/>
        </w:rPr>
        <w:t>iv</w:t>
      </w:r>
      <w:proofErr w:type="spellEnd"/>
      <w:r w:rsidRPr="003C2EE9">
        <w:rPr>
          <w:rFonts w:ascii="Segoe UI" w:eastAsiaTheme="minorHAnsi" w:hAnsi="Segoe UI" w:cs="Segoe UI"/>
          <w:iCs/>
          <w:kern w:val="2"/>
          <w:lang w:eastAsia="en-US" w:bidi="ar-SA"/>
          <w14:ligatures w14:val="standardContextual"/>
        </w:rPr>
        <w:t xml:space="preserve">)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 xml:space="preserve">bjednatel začne v souladu se Smlouvou užívat dílo. Zdrojový kód bude po přezkoušení příslušné verze určenými zástupci obou smluvních stran uložen ve schránce nebo obálce, která bude do doby oprávněného užití zdrojového kódu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bjednatelem zapečetěna způsobem umožňujícím objektivně ověřit neporušenost jejího uzavření.“</w:t>
      </w:r>
    </w:p>
    <w:p w14:paraId="0620FA7B" w14:textId="2F11DB81" w:rsidR="007B3C01" w:rsidRPr="003C2EE9" w:rsidRDefault="00AF086E" w:rsidP="003C2EE9">
      <w:pPr>
        <w:pStyle w:val="Styl1"/>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t xml:space="preserve">Pod-článek 1.13 písm. a) se </w:t>
      </w:r>
      <w:r w:rsidR="00B15DF2" w:rsidRPr="003C2EE9">
        <w:rPr>
          <w:rFonts w:ascii="Segoe UI" w:eastAsiaTheme="minorHAnsi" w:hAnsi="Segoe UI" w:cs="Segoe UI"/>
          <w:b/>
          <w:bCs/>
          <w:iCs/>
          <w:kern w:val="2"/>
          <w:lang w:eastAsia="en-US" w:bidi="ar-SA"/>
          <w14:ligatures w14:val="standardContextual"/>
        </w:rPr>
        <w:t xml:space="preserve">nahrazuje novým </w:t>
      </w:r>
      <w:r w:rsidRPr="003C2EE9">
        <w:rPr>
          <w:rFonts w:ascii="Segoe UI" w:eastAsiaTheme="minorHAnsi" w:hAnsi="Segoe UI" w:cs="Segoe UI"/>
          <w:b/>
          <w:bCs/>
          <w:iCs/>
          <w:kern w:val="2"/>
          <w:lang w:eastAsia="en-US" w:bidi="ar-SA"/>
          <w14:ligatures w14:val="standardContextual"/>
        </w:rPr>
        <w:t>zněním:</w:t>
      </w:r>
    </w:p>
    <w:p w14:paraId="4643B1D6" w14:textId="12DECD65" w:rsidR="00454EC2" w:rsidRDefault="00AF086E"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w:t>
      </w:r>
      <w:r w:rsidR="007917F8" w:rsidRPr="003C2EE9">
        <w:rPr>
          <w:rFonts w:ascii="Segoe UI" w:eastAsiaTheme="minorHAnsi" w:hAnsi="Segoe UI" w:cs="Segoe UI"/>
          <w:iCs/>
          <w:kern w:val="2"/>
          <w:lang w:eastAsia="en-US" w:bidi="ar-SA"/>
          <w14:ligatures w14:val="standardContextual"/>
        </w:rPr>
        <w:t xml:space="preserve">Objednatel získal (nebo musí získat) </w:t>
      </w:r>
      <w:r w:rsidR="007052B3">
        <w:rPr>
          <w:rFonts w:ascii="Segoe UI" w:eastAsiaTheme="minorHAnsi" w:hAnsi="Segoe UI" w:cs="Segoe UI"/>
          <w:iCs/>
          <w:kern w:val="2"/>
          <w:lang w:eastAsia="en-US" w:bidi="ar-SA"/>
          <w14:ligatures w14:val="standardContextual"/>
        </w:rPr>
        <w:t>veřejnoprávní</w:t>
      </w:r>
      <w:r w:rsidR="007917F8" w:rsidRPr="003C2EE9">
        <w:rPr>
          <w:rFonts w:ascii="Segoe UI" w:eastAsiaTheme="minorHAnsi" w:hAnsi="Segoe UI" w:cs="Segoe UI"/>
          <w:iCs/>
          <w:kern w:val="2"/>
          <w:lang w:eastAsia="en-US" w:bidi="ar-SA"/>
          <w14:ligatures w14:val="standardContextual"/>
        </w:rPr>
        <w:t xml:space="preserve"> povolení </w:t>
      </w:r>
      <w:r w:rsidR="00454EC2">
        <w:rPr>
          <w:rFonts w:ascii="Segoe UI" w:eastAsiaTheme="minorHAnsi" w:hAnsi="Segoe UI" w:cs="Segoe UI"/>
          <w:iCs/>
          <w:kern w:val="2"/>
          <w:lang w:eastAsia="en-US" w:bidi="ar-SA"/>
          <w14:ligatures w14:val="standardContextual"/>
        </w:rPr>
        <w:t xml:space="preserve">pro Stavbu </w:t>
      </w:r>
      <w:r w:rsidR="007052B3">
        <w:rPr>
          <w:rFonts w:ascii="Segoe UI" w:eastAsiaTheme="minorHAnsi" w:hAnsi="Segoe UI" w:cs="Segoe UI"/>
          <w:iCs/>
          <w:kern w:val="2"/>
          <w:lang w:eastAsia="en-US" w:bidi="ar-SA"/>
          <w14:ligatures w14:val="standardContextual"/>
        </w:rPr>
        <w:t xml:space="preserve">(povolení záměru anebo obdobná povolení) </w:t>
      </w:r>
      <w:r w:rsidR="007917F8" w:rsidRPr="003C2EE9">
        <w:rPr>
          <w:rFonts w:ascii="Segoe UI" w:eastAsiaTheme="minorHAnsi" w:hAnsi="Segoe UI" w:cs="Segoe UI"/>
          <w:iCs/>
          <w:kern w:val="2"/>
          <w:lang w:eastAsia="en-US" w:bidi="ar-SA"/>
          <w14:ligatures w14:val="standardContextual"/>
        </w:rPr>
        <w:t xml:space="preserve">a jakákoliv další povolení popsaná v Požadavcích </w:t>
      </w:r>
      <w:r w:rsidR="00855583">
        <w:rPr>
          <w:rFonts w:ascii="Segoe UI" w:eastAsiaTheme="minorHAnsi" w:hAnsi="Segoe UI" w:cs="Segoe UI"/>
          <w:iCs/>
          <w:kern w:val="2"/>
          <w:lang w:eastAsia="en-US" w:bidi="ar-SA"/>
          <w14:ligatures w14:val="standardContextual"/>
        </w:rPr>
        <w:t>O</w:t>
      </w:r>
      <w:r w:rsidR="007917F8" w:rsidRPr="003C2EE9">
        <w:rPr>
          <w:rFonts w:ascii="Segoe UI" w:eastAsiaTheme="minorHAnsi" w:hAnsi="Segoe UI" w:cs="Segoe UI"/>
          <w:iCs/>
          <w:kern w:val="2"/>
          <w:lang w:eastAsia="en-US" w:bidi="ar-SA"/>
          <w14:ligatures w14:val="standardContextual"/>
        </w:rPr>
        <w:t xml:space="preserve">bjednatele jako povolení, která měl (nebo má) získat Objednatel; a Objednatel musí Zhotovitele odškodnit a zajistit, aby mu nevznikla újma v důsledku toho, že se to Objednateli nepodařilo. </w:t>
      </w:r>
    </w:p>
    <w:p w14:paraId="03307235" w14:textId="4114787D" w:rsidR="00661771" w:rsidRPr="003C2EE9" w:rsidRDefault="4830E608" w:rsidP="4D05C2F3">
      <w:pPr>
        <w:pStyle w:val="Styl1"/>
        <w:spacing w:before="0" w:after="160" w:line="276" w:lineRule="auto"/>
        <w:rPr>
          <w:rFonts w:ascii="Segoe UI" w:hAnsi="Segoe UI" w:cs="Segoe UI"/>
        </w:rPr>
      </w:pPr>
      <w:r w:rsidRPr="08A5D69C">
        <w:rPr>
          <w:rFonts w:ascii="Segoe UI" w:hAnsi="Segoe UI" w:cs="Segoe UI"/>
        </w:rPr>
        <w:t xml:space="preserve">Povolení, vyjádření, souhlasy a stanoviska potřebná </w:t>
      </w:r>
      <w:r w:rsidRPr="002D4AAC">
        <w:rPr>
          <w:rFonts w:ascii="Segoe UI" w:hAnsi="Segoe UI" w:cs="Segoe UI"/>
        </w:rPr>
        <w:t xml:space="preserve">pro získání </w:t>
      </w:r>
      <w:r w:rsidRPr="08A5D69C">
        <w:rPr>
          <w:rFonts w:ascii="Segoe UI" w:hAnsi="Segoe UI" w:cs="Segoe UI"/>
        </w:rPr>
        <w:t xml:space="preserve">kolaudačního </w:t>
      </w:r>
      <w:r w:rsidR="35C4FE98" w:rsidRPr="08A5D69C">
        <w:rPr>
          <w:rFonts w:ascii="Segoe UI" w:hAnsi="Segoe UI" w:cs="Segoe UI"/>
        </w:rPr>
        <w:t xml:space="preserve">rozhodnutí </w:t>
      </w:r>
      <w:r w:rsidRPr="08A5D69C">
        <w:rPr>
          <w:rFonts w:ascii="Segoe UI" w:hAnsi="Segoe UI" w:cs="Segoe UI"/>
        </w:rPr>
        <w:t>či jiná povolení potřebná pro provedení Díla</w:t>
      </w:r>
      <w:r w:rsidR="35C4FE98" w:rsidRPr="08A5D69C">
        <w:rPr>
          <w:rFonts w:ascii="Segoe UI" w:hAnsi="Segoe UI" w:cs="Segoe UI"/>
        </w:rPr>
        <w:t xml:space="preserve"> dle zákona č. 283/2021 Sb., stavební zákon, ve znění pozdějších předpisů</w:t>
      </w:r>
      <w:r w:rsidR="00FA69D1">
        <w:rPr>
          <w:rFonts w:ascii="Segoe UI" w:hAnsi="Segoe UI" w:cs="Segoe UI"/>
        </w:rPr>
        <w:t xml:space="preserve"> (dále jako „stavební zákon“)</w:t>
      </w:r>
      <w:r w:rsidRPr="08A5D69C">
        <w:rPr>
          <w:rFonts w:ascii="Segoe UI" w:hAnsi="Segoe UI" w:cs="Segoe UI"/>
        </w:rPr>
        <w:t>, včetně uvedení Stavby do provozu obstarává Zhotovitel tak, jak je stanoveno v</w:t>
      </w:r>
      <w:r w:rsidR="5B522D6D" w:rsidRPr="08A5D69C">
        <w:rPr>
          <w:rFonts w:ascii="Segoe UI" w:hAnsi="Segoe UI" w:cs="Segoe UI"/>
        </w:rPr>
        <w:t> </w:t>
      </w:r>
      <w:r w:rsidRPr="08A5D69C">
        <w:rPr>
          <w:rFonts w:ascii="Segoe UI" w:hAnsi="Segoe UI" w:cs="Segoe UI"/>
        </w:rPr>
        <w:t>Požadavcích objednatele</w:t>
      </w:r>
      <w:r w:rsidR="3F90151C" w:rsidRPr="08A5D69C">
        <w:rPr>
          <w:rFonts w:ascii="Segoe UI" w:hAnsi="Segoe UI" w:cs="Segoe UI"/>
        </w:rPr>
        <w:t>.</w:t>
      </w:r>
      <w:r w:rsidR="5B522D6D" w:rsidRPr="08A5D69C">
        <w:rPr>
          <w:rFonts w:ascii="Segoe UI" w:hAnsi="Segoe UI" w:cs="Segoe UI"/>
        </w:rPr>
        <w:t xml:space="preserve"> Pro vyloučení pochybností Objednatel uvádí, že Stavba představuje vyhrazenou stavbu dle písm. b) přílohy č. 3 </w:t>
      </w:r>
      <w:r w:rsidR="00FA69D1">
        <w:rPr>
          <w:rFonts w:ascii="Segoe UI" w:hAnsi="Segoe UI" w:cs="Segoe UI"/>
        </w:rPr>
        <w:t>stavebního zákona</w:t>
      </w:r>
      <w:r w:rsidR="5B522D6D" w:rsidRPr="08A5D69C">
        <w:rPr>
          <w:rFonts w:ascii="Segoe UI" w:hAnsi="Segoe UI" w:cs="Segoe UI"/>
        </w:rPr>
        <w:t>.</w:t>
      </w:r>
      <w:r w:rsidRPr="08A5D69C">
        <w:rPr>
          <w:rFonts w:ascii="Segoe UI" w:hAnsi="Segoe UI" w:cs="Segoe UI"/>
        </w:rPr>
        <w:t>“</w:t>
      </w:r>
    </w:p>
    <w:p w14:paraId="5EE529DA" w14:textId="234D4812" w:rsidR="00AF086E" w:rsidRPr="003C2EE9" w:rsidRDefault="00AF086E" w:rsidP="007052B3">
      <w:pPr>
        <w:pStyle w:val="Styl1"/>
        <w:keepNext/>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lastRenderedPageBreak/>
        <w:t>Pod-článek 2.3 písm. b) se nahrazuje novým zněním:</w:t>
      </w:r>
    </w:p>
    <w:p w14:paraId="20973817" w14:textId="3CE20355" w:rsidR="083E45C6" w:rsidRDefault="083E45C6" w:rsidP="08A5D69C">
      <w:pPr>
        <w:pStyle w:val="Styl1"/>
        <w:spacing w:before="0" w:after="160" w:line="276" w:lineRule="auto"/>
        <w:rPr>
          <w:rFonts w:ascii="Segoe UI" w:hAnsi="Segoe UI" w:cs="Segoe UI"/>
        </w:rPr>
      </w:pPr>
      <w:r w:rsidRPr="08A5D69C">
        <w:rPr>
          <w:rFonts w:ascii="Segoe UI" w:hAnsi="Segoe UI" w:cs="Segoe UI"/>
        </w:rPr>
        <w:t xml:space="preserve">„přijali opatření podobná těm, která je povinen přijmout Zhotovitel podle pod-odstavců (a) až (e) Pod-článku 4.8 </w:t>
      </w:r>
      <w:r w:rsidR="6FCCD06A" w:rsidRPr="08A5D69C">
        <w:rPr>
          <w:rFonts w:ascii="Segoe UI" w:hAnsi="Segoe UI" w:cs="Segoe UI"/>
        </w:rPr>
        <w:t>[</w:t>
      </w:r>
      <w:r w:rsidRPr="08A5D69C">
        <w:rPr>
          <w:rFonts w:ascii="Segoe UI" w:hAnsi="Segoe UI" w:cs="Segoe UI"/>
          <w:i/>
          <w:iCs/>
        </w:rPr>
        <w:t>Bezpečnost práce</w:t>
      </w:r>
      <w:r w:rsidR="6FCCD06A" w:rsidRPr="08A5D69C">
        <w:rPr>
          <w:rFonts w:ascii="Segoe UI" w:hAnsi="Segoe UI" w:cs="Segoe UI"/>
        </w:rPr>
        <w:t>]</w:t>
      </w:r>
      <w:r w:rsidRPr="08A5D69C">
        <w:rPr>
          <w:rFonts w:ascii="Segoe UI" w:hAnsi="Segoe UI" w:cs="Segoe UI"/>
        </w:rPr>
        <w:t xml:space="preserve"> a podle Pod-článku 4.18 </w:t>
      </w:r>
      <w:r w:rsidR="6FCCD06A" w:rsidRPr="08A5D69C">
        <w:rPr>
          <w:rFonts w:ascii="Segoe UI" w:hAnsi="Segoe UI" w:cs="Segoe UI"/>
        </w:rPr>
        <w:t>[</w:t>
      </w:r>
      <w:r w:rsidRPr="08A5D69C">
        <w:rPr>
          <w:rFonts w:ascii="Segoe UI" w:hAnsi="Segoe UI" w:cs="Segoe UI"/>
        </w:rPr>
        <w:t>Ochrana životního prostředí</w:t>
      </w:r>
      <w:r w:rsidR="6FCCD06A" w:rsidRPr="08A5D69C">
        <w:rPr>
          <w:rFonts w:ascii="Segoe UI" w:hAnsi="Segoe UI" w:cs="Segoe UI"/>
        </w:rPr>
        <w:t>]</w:t>
      </w:r>
      <w:r w:rsidRPr="08A5D69C">
        <w:rPr>
          <w:rFonts w:ascii="Segoe UI" w:hAnsi="Segoe UI" w:cs="Segoe UI"/>
        </w:rPr>
        <w:t>.“</w:t>
      </w:r>
    </w:p>
    <w:p w14:paraId="564AF30A" w14:textId="76D012DE"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iCs/>
        </w:rPr>
        <w:t>Pod-článek 3.1 se nahrazuje novým zněním:</w:t>
      </w:r>
    </w:p>
    <w:p w14:paraId="3F68BCE3" w14:textId="730B8113"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„Objednatel je povinen jmenovat Správce stavby, který musí vykonávat povinnosti jemu stanovené ve Smlouvě. Správce stavby musí zaměstnat inženýry a další odborníky s vhodnou kvalifikací kompetentní k výkonu těchto povinností.</w:t>
      </w:r>
      <w:r w:rsidR="00970BF4">
        <w:rPr>
          <w:rFonts w:ascii="Segoe UI" w:hAnsi="Segoe UI" w:cs="Segoe UI"/>
          <w:iCs/>
        </w:rPr>
        <w:t xml:space="preserve"> O tom, kdo je Správcem stavby bude Objednatel informovat Zhotovitele bez zbytečného odkladu poté, co mu bude tato informace známa.</w:t>
      </w:r>
    </w:p>
    <w:p w14:paraId="30232390"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nemá žádnou pravomoc měnit Smlouvu.</w:t>
      </w:r>
    </w:p>
    <w:p w14:paraId="4610F1E4" w14:textId="70B5933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vykonává pravomoc náležející Správci stavby tak, jak je stanoveno ve Smlouvě nebo nutně ze Smlouvy vyplývá. Jestliže je po Správci stavby požadováno, aby získal schválení Objednatele před výkonem určité konkrétní pravomoci, musí být takové požadavky uvedeny ve Zvláštních podmínkách. Objednatel se zavazuje dále neomezovat pravomoc Správce stavby jinak, než jak je dohodnuto se Zhotovitelem. Správce stavby je povinen získat zvláštní souhlas Objednatele, než přistoupí ke krokům podle následujících Pod-článků:</w:t>
      </w:r>
    </w:p>
    <w:p w14:paraId="131C7FFD" w14:textId="7777777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pokyn k Variaci nebo Návrhu na zlepšení, které vedou ke zvýšení Smluvní ceny,</w:t>
      </w:r>
    </w:p>
    <w:p w14:paraId="4F180FA6" w14:textId="3477FA3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 xml:space="preserve">určení prodloužení Doby pro dokončení podle Pod-článku 8.4 </w:t>
      </w:r>
      <w:r w:rsidR="0069054D" w:rsidRPr="003C2EE9">
        <w:rPr>
          <w:rFonts w:ascii="Segoe UI" w:hAnsi="Segoe UI" w:cs="Segoe UI"/>
          <w:iCs/>
        </w:rPr>
        <w:t>[</w:t>
      </w:r>
      <w:r w:rsidRPr="003C2EE9">
        <w:rPr>
          <w:rFonts w:ascii="Segoe UI" w:hAnsi="Segoe UI" w:cs="Segoe UI"/>
          <w:iCs/>
        </w:rPr>
        <w:t>Prodloužení doby pro dokončení</w:t>
      </w:r>
      <w:r w:rsidR="0069054D" w:rsidRPr="003C2EE9">
        <w:rPr>
          <w:rFonts w:ascii="Segoe UI" w:hAnsi="Segoe UI" w:cs="Segoe UI"/>
          <w:iCs/>
        </w:rPr>
        <w:t>]</w:t>
      </w:r>
    </w:p>
    <w:p w14:paraId="691D1FF4"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Vykonává-li však Správce stavby určitou konkrétní pravomoc, pro kterou je požadováno schválení Objednatele, platí (pro účely Smlouvy), že Objednatel souhlas poskytl.</w:t>
      </w:r>
    </w:p>
    <w:p w14:paraId="1D5FCCE1"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Není-li v těchto Podmínkách stanoveno jinak:</w:t>
      </w:r>
    </w:p>
    <w:p w14:paraId="7F43832A"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platí, že kdykoli Správce stavby plní povinnosti nebo vykonává pravomoci konkrétně určené ve Smlouvě nebo nutně ze Smlouvy vyplývající, jedná jménem Objednatele;</w:t>
      </w:r>
    </w:p>
    <w:p w14:paraId="5C0BE1A2"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Správce stavby nemá žádnou pravomoc zbavit kteroukoli ze Stran jakýchkoli povinností, závazků nebo odpovědností podle Smlouvy; a</w:t>
      </w:r>
    </w:p>
    <w:p w14:paraId="2DA2742F" w14:textId="37564EB5"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jakékoli schválení, ověření, potvrzení, souhlas, přezkoumání, kontrola, pokyn, oznámení, návrh, požadavek, zkouška nebo podobné jednání Správce stavby (včetně absence neschválení) nezbavuje Zhotovitele jakékoli odpovědnosti, kterou má podle Smlouvy, včetně odpovědnosti za chyby, opomenutí, nesrovnalosti a nesoulady.“</w:t>
      </w:r>
    </w:p>
    <w:p w14:paraId="143CC79B" w14:textId="089ECC6B"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rPr>
        <w:t xml:space="preserve">Pod-článek 3.4 </w:t>
      </w:r>
      <w:r w:rsidRPr="003C2EE9">
        <w:rPr>
          <w:rFonts w:ascii="Segoe UI" w:hAnsi="Segoe UI" w:cs="Segoe UI"/>
          <w:b/>
          <w:bCs/>
          <w:iCs/>
        </w:rPr>
        <w:t>se nahrazuje novým zněním:</w:t>
      </w:r>
    </w:p>
    <w:p w14:paraId="6D1027C3" w14:textId="28500A5E" w:rsidR="00AF086E" w:rsidRPr="003C2EE9" w:rsidRDefault="00AF086E" w:rsidP="003C2EE9">
      <w:pPr>
        <w:pStyle w:val="Styl1"/>
        <w:spacing w:before="0" w:after="160" w:line="276" w:lineRule="auto"/>
        <w:rPr>
          <w:rFonts w:ascii="Segoe UI" w:hAnsi="Segoe UI" w:cs="Segoe UI"/>
        </w:rPr>
      </w:pPr>
      <w:r w:rsidRPr="003C2EE9">
        <w:rPr>
          <w:rFonts w:ascii="Segoe UI" w:hAnsi="Segoe UI" w:cs="Segoe UI"/>
        </w:rPr>
        <w:t>„Jestliže Objednatel zamýšlí vyměnit Správce stavby, musí dát Objednatel, ne méně než 14 dnů před zamýšleným datem výměny, Zhotoviteli oznámení s uvedením jména, adresy a relevantní zkušenosti zamýšleného nahrazujícího Správce stavby. Objednatel nesmí vyměnit Správce stavby za osobu, proti které vznese Zhotovitel důvodnou ná</w:t>
      </w:r>
      <w:r w:rsidRPr="003C2EE9">
        <w:rPr>
          <w:rFonts w:ascii="Segoe UI" w:hAnsi="Segoe UI" w:cs="Segoe UI"/>
        </w:rPr>
        <w:softHyphen/>
        <w:t xml:space="preserve">mitku podáním oznámení </w:t>
      </w:r>
      <w:r w:rsidRPr="003C2EE9">
        <w:rPr>
          <w:rFonts w:ascii="Segoe UI" w:hAnsi="Segoe UI" w:cs="Segoe UI"/>
        </w:rPr>
        <w:lastRenderedPageBreak/>
        <w:t>Objednateli s uvedením podpůrných podrobností.“</w:t>
      </w:r>
    </w:p>
    <w:p w14:paraId="26FD309A" w14:textId="25C44D10" w:rsidR="00AF086E" w:rsidRPr="003C2EE9" w:rsidRDefault="00AF086E" w:rsidP="003C2EE9">
      <w:pPr>
        <w:pStyle w:val="Styl1"/>
        <w:spacing w:before="0" w:after="160" w:line="276" w:lineRule="auto"/>
        <w:rPr>
          <w:rFonts w:ascii="Segoe UI" w:hAnsi="Segoe UI" w:cs="Segoe UI"/>
          <w:b/>
          <w:bCs/>
        </w:rPr>
      </w:pPr>
      <w:r w:rsidRPr="003C2EE9">
        <w:rPr>
          <w:rFonts w:ascii="Segoe UI" w:hAnsi="Segoe UI" w:cs="Segoe UI"/>
          <w:b/>
          <w:bCs/>
        </w:rPr>
        <w:t>Pod-článek 3.6 je nově přidán, a to v tomto znění:</w:t>
      </w:r>
    </w:p>
    <w:p w14:paraId="0144D883" w14:textId="5E0AF7CD"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„Kontrolní dny</w:t>
      </w:r>
    </w:p>
    <w:p w14:paraId="059E1F4F" w14:textId="36B26935"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Správce stavby je </w:t>
      </w:r>
      <w:r w:rsidR="5C880B44" w:rsidRPr="4D05C2F3">
        <w:rPr>
          <w:rFonts w:ascii="Segoe UI" w:hAnsi="Segoe UI" w:cs="Segoe UI"/>
        </w:rPr>
        <w:t xml:space="preserve">povinen </w:t>
      </w:r>
      <w:r w:rsidRPr="4D05C2F3">
        <w:rPr>
          <w:rFonts w:ascii="Segoe UI" w:hAnsi="Segoe UI" w:cs="Segoe UI"/>
        </w:rPr>
        <w:t>svolávat kontrolní dny minimálně jedenkrát za měsíc za účelem přijetí opatření pro další práce na Díle. O svolání kontrolního dne bude Zhotovitele informovat nejméně 3 pracovní dny předem. Zástupce Zhotovitele se těchto kontrolních dnů musí účastnit. Správce stavby musí zaznamenat záležitosti projednávané na kontrolním dnu a musí poskytnout kopie záznamu účastníkům kontrolního dne. V záznamu musí být uvedena odpovědnost za veškeré kroky, které se mají podniknout v souladu se Smlouvou. První kontrolní den musí Správce stavby svolat do 28 dnů po Datu zahájení prací.“</w:t>
      </w:r>
    </w:p>
    <w:p w14:paraId="4AB4B30C" w14:textId="6B2CCD65"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Pod-článek 3.7 je nově přidán, a to v tomto znění:</w:t>
      </w:r>
    </w:p>
    <w:p w14:paraId="49E600CF" w14:textId="73A498EE"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„Registr rizik</w:t>
      </w:r>
    </w:p>
    <w:p w14:paraId="691118B7" w14:textId="0379EB92"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Správce stavby, Objednatel a Zhotovitel mohou kdykoli spolu nebo samostatně svolat schůzku za účelem snížení rizika, aby mohli diskutovat jakékoli nebezpečí a jeho riziko, které má vliv na Smluvní cenu, kvalitu nebo Dobu pro dokončení. Schůzky se musí účastnit Zhotovitel a Správce stavby. Jakékoli takové riziko musí být zaznamenáno Správcem stavby do registru rizik, který musí Správce stavby vést a aktualizovat. Cílem schůzky ke snížení rizika je nalézt optimální řešení vedoucí ke snížení vlivu rizika na Smluvní cenu, kvalitu nebo Dobu pro dokončení.“</w:t>
      </w:r>
    </w:p>
    <w:p w14:paraId="5814F70B" w14:textId="74D41612"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Pod-článek 3.8 je nově přidán, a to v tomto znění:</w:t>
      </w:r>
    </w:p>
    <w:p w14:paraId="222FE9A1" w14:textId="0720D921"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„Stavební deník</w:t>
      </w:r>
    </w:p>
    <w:p w14:paraId="4CCA4687" w14:textId="44E912F3" w:rsidR="00C85F40" w:rsidRPr="003C2EE9" w:rsidRDefault="00C85F40" w:rsidP="003C2EE9">
      <w:pPr>
        <w:pStyle w:val="Styl1"/>
        <w:spacing w:before="0" w:after="160" w:line="276" w:lineRule="auto"/>
        <w:rPr>
          <w:rFonts w:ascii="Segoe UI" w:hAnsi="Segoe UI" w:cs="Segoe UI"/>
        </w:rPr>
      </w:pPr>
      <w:r w:rsidRPr="003C2EE9">
        <w:rPr>
          <w:rFonts w:ascii="Segoe UI" w:hAnsi="Segoe UI" w:cs="Segoe UI"/>
        </w:rPr>
        <w:t>Zhotovitel zřídí a povede pro Výstavbu elektronický Stavební deník, který bude obsahovat alespoň následující údaje:</w:t>
      </w:r>
    </w:p>
    <w:p w14:paraId="57EA3139" w14:textId="7455BD7F"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podrobný výčet provedených stavebních prací;</w:t>
      </w:r>
    </w:p>
    <w:p w14:paraId="13313B5F" w14:textId="12742760"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dokumenty prokazující splnění technických, provozních a bezpečnostních kvalitativních požadavků;</w:t>
      </w:r>
    </w:p>
    <w:p w14:paraId="48DCF0DE" w14:textId="52969D8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jakékoliv výhrady Objednatele k provedení části Výstavby (včetně oznámení vad a drobných vad) a dokumenty související s vyřizováním takových výhrad;</w:t>
      </w:r>
    </w:p>
    <w:p w14:paraId="5959EF60" w14:textId="721C3F7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další skutečnosti, které mohou nebo mají mít vliv na řádné provádění Výstavby;</w:t>
      </w:r>
    </w:p>
    <w:p w14:paraId="12C0E1A8" w14:textId="55C93DD1"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 xml:space="preserve">další údaje dle požadavků </w:t>
      </w:r>
      <w:r w:rsidR="00520614" w:rsidRPr="003C2EE9">
        <w:rPr>
          <w:rFonts w:ascii="Segoe UI" w:hAnsi="Segoe UI" w:cs="Segoe UI"/>
        </w:rPr>
        <w:t>stavebního zákona</w:t>
      </w:r>
      <w:r w:rsidRPr="003C2EE9">
        <w:rPr>
          <w:rFonts w:ascii="Segoe UI" w:hAnsi="Segoe UI" w:cs="Segoe UI"/>
        </w:rPr>
        <w:t xml:space="preserve"> a </w:t>
      </w:r>
      <w:r w:rsidR="008A6836" w:rsidRPr="003C2EE9">
        <w:rPr>
          <w:rFonts w:ascii="Segoe UI" w:hAnsi="Segoe UI" w:cs="Segoe UI"/>
        </w:rPr>
        <w:t xml:space="preserve">platných </w:t>
      </w:r>
      <w:r w:rsidRPr="003C2EE9">
        <w:rPr>
          <w:rFonts w:ascii="Segoe UI" w:hAnsi="Segoe UI" w:cs="Segoe UI"/>
        </w:rPr>
        <w:t>prováděcích právních předpisů.</w:t>
      </w:r>
    </w:p>
    <w:p w14:paraId="4412E73F" w14:textId="77777777" w:rsidR="00EF0218" w:rsidRPr="003C2EE9" w:rsidRDefault="00C85F40" w:rsidP="003C2EE9">
      <w:pPr>
        <w:pStyle w:val="Styl1"/>
        <w:spacing w:before="0" w:after="160" w:line="276" w:lineRule="auto"/>
        <w:rPr>
          <w:rFonts w:ascii="Segoe UI" w:hAnsi="Segoe UI" w:cs="Segoe UI"/>
        </w:rPr>
      </w:pPr>
      <w:r w:rsidRPr="003C2EE9">
        <w:rPr>
          <w:rFonts w:ascii="Segoe UI" w:hAnsi="Segoe UI" w:cs="Segoe UI"/>
        </w:rPr>
        <w:t xml:space="preserve">Zhotovitel povede Stavební deník nebo zajistí jeho vedení až do odstranění všech vad a nedodělků zjištěných na Stavbě. Po uzavření bude Stavební deník veden a archivován dle platné a účinné legislativy. Denní záznamy o prováděných pracích se do Stavebního deníku budou zapisovat v den, kdy byly tyto práce provedeny, nebo kdy nastaly okolnosti, které jsou </w:t>
      </w:r>
      <w:r w:rsidRPr="003C2EE9">
        <w:rPr>
          <w:rFonts w:ascii="Segoe UI" w:hAnsi="Segoe UI" w:cs="Segoe UI"/>
        </w:rPr>
        <w:lastRenderedPageBreak/>
        <w:t>předmětem zápisu.</w:t>
      </w:r>
    </w:p>
    <w:p w14:paraId="09FA34B7" w14:textId="0EC8FFAA" w:rsidR="00C85F40" w:rsidRPr="003C2EE9" w:rsidRDefault="3ADB2D75" w:rsidP="003C2EE9">
      <w:pPr>
        <w:pStyle w:val="Styl1"/>
        <w:spacing w:before="0" w:after="160" w:line="276" w:lineRule="auto"/>
        <w:rPr>
          <w:rFonts w:ascii="Segoe UI" w:hAnsi="Segoe UI" w:cs="Segoe UI"/>
        </w:rPr>
      </w:pPr>
      <w:r w:rsidRPr="4D05C2F3">
        <w:rPr>
          <w:rFonts w:ascii="Segoe UI" w:hAnsi="Segoe UI" w:cs="Segoe UI"/>
        </w:rPr>
        <w:t>Správce stavby zřídí, zprovozní a bude udržovat funkční informační systém stavby, do něhož budou pravidelně ukládány veškeré zápisy ze Stavebního deníku, a to nejpozději ve stejný den, v němž byl konkrétní zápis do Stavebního deníku vložen. V případě jakéhokoliv výpadku či technických obtíží s informačním systémem stavby, splní Správce stavby tuto svoji povinnost dodatečně, a to vždy do 24 hodin od odstranění konkrétního výpadku či technického problému.</w:t>
      </w:r>
      <w:r w:rsidR="0953F199" w:rsidRPr="4D05C2F3">
        <w:rPr>
          <w:rFonts w:ascii="Segoe UI" w:hAnsi="Segoe UI" w:cs="Segoe UI"/>
        </w:rPr>
        <w:t>“</w:t>
      </w:r>
    </w:p>
    <w:p w14:paraId="1E94E3FA" w14:textId="7E5FB5F9"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 se </w:t>
      </w:r>
      <w:r w:rsidR="00944D47">
        <w:rPr>
          <w:rFonts w:ascii="Segoe UI" w:hAnsi="Segoe UI" w:cs="Segoe UI"/>
          <w:b/>
          <w:bCs/>
        </w:rPr>
        <w:t>doplňuje a jako celek zní takto</w:t>
      </w:r>
      <w:r w:rsidRPr="003C2EE9">
        <w:rPr>
          <w:rFonts w:ascii="Segoe UI" w:hAnsi="Segoe UI" w:cs="Segoe UI"/>
          <w:b/>
          <w:bCs/>
        </w:rPr>
        <w:t>:</w:t>
      </w:r>
    </w:p>
    <w:p w14:paraId="00B824DB" w14:textId="14EDCF8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Dílo vyprojektovat, provést a dokončit v souladu se Smlouvou a musí odstranit všechny vady Díla. Dílo musí být po jeho dokončení vhodné k jeho zamýšlenému účelu tak, jak je definováno ve Smlouvě.</w:t>
      </w:r>
      <w:r w:rsidR="00944D47">
        <w:rPr>
          <w:rFonts w:ascii="Segoe UI" w:hAnsi="Segoe UI" w:cs="Segoe UI"/>
        </w:rPr>
        <w:t xml:space="preserve"> Zhotovitel bere na vědomí, že Dílo bude probíhat za provozu vozovny Objednatele.</w:t>
      </w:r>
    </w:p>
    <w:p w14:paraId="589F9C2F" w14:textId="61B5AA53"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dodat Technologické zařízení a Dokumenty zhotovitele specifikované ve Smlouvě a zajistit veškerý Personál zhotovitele, Věci určené pro dílo, spotřební materiál a jiné věci a služby, ať už dočasné nebo trvalé povahy požadované pro a za úče</w:t>
      </w:r>
      <w:r w:rsidRPr="003C2EE9">
        <w:rPr>
          <w:rFonts w:ascii="Segoe UI" w:hAnsi="Segoe UI" w:cs="Segoe UI"/>
        </w:rPr>
        <w:softHyphen/>
        <w:t>lem uvedeného vyprojektování, provedení, dokončení a odstranění vad. Zhotovitel ani osoby jím ovládané nebo jej ovládající nesmí vykonávat funkce Správce stavby.</w:t>
      </w:r>
    </w:p>
    <w:p w14:paraId="4F1F4D30"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Dílo musí zahrnovat jakékoli práce potřebné k naplnění Požadavků objednatele, Návrhu zhotovitele a Formulářů, nebo které vyplývají ze Smlouvy, a veškeré práce (ačkoli nejsou uvedeny ve Smlouvě), které jsou potřebné pro stabilitu a dokončení nebo bez</w:t>
      </w:r>
      <w:r w:rsidRPr="003C2EE9">
        <w:rPr>
          <w:rFonts w:ascii="Segoe UI" w:hAnsi="Segoe UI" w:cs="Segoe UI"/>
        </w:rPr>
        <w:softHyphen/>
        <w:t>pečný a řádný provoz Díla.</w:t>
      </w:r>
    </w:p>
    <w:p w14:paraId="7EE1191A"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je odpovědný za přiměřenost, stabilitu a bezpečnost všech činností na Staveništi a všech postupů výstavby a celého Díla.</w:t>
      </w:r>
    </w:p>
    <w:p w14:paraId="27DC7272" w14:textId="6E920503"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Zhotovitel musí, kdykoli vznese Správce stavby požadavek, předložit podrobnosti o opatřeních a postupech, které navrhuje použít pro provedení Díla. Bez předchozího oznámení Správci stavby nesmí dojít k žádné významné odchylce od těchto opatření a postupů. Zhotovitel je povinen označit staveniště v souladu s platnými právními předpisy, zejména s § </w:t>
      </w:r>
      <w:r w:rsidR="3ADB2D75" w:rsidRPr="4D05C2F3">
        <w:rPr>
          <w:rFonts w:ascii="Segoe UI" w:hAnsi="Segoe UI" w:cs="Segoe UI"/>
        </w:rPr>
        <w:t xml:space="preserve">160 </w:t>
      </w:r>
      <w:r w:rsidR="00424389">
        <w:rPr>
          <w:rFonts w:ascii="Segoe UI" w:hAnsi="Segoe UI" w:cs="Segoe UI"/>
        </w:rPr>
        <w:t>stavebního zákona</w:t>
      </w:r>
      <w:r w:rsidRPr="4D05C2F3">
        <w:rPr>
          <w:rFonts w:ascii="Segoe UI" w:hAnsi="Segoe UI" w:cs="Segoe UI"/>
        </w:rPr>
        <w:t xml:space="preserve"> a na viditelném místě u vstupu na Staveniště osadit Stavbu informační tabulí k označení Stavby</w:t>
      </w:r>
      <w:r w:rsidR="5C880B44" w:rsidRPr="4D05C2F3">
        <w:rPr>
          <w:rFonts w:ascii="Segoe UI" w:hAnsi="Segoe UI" w:cs="Segoe UI"/>
        </w:rPr>
        <w:t xml:space="preserve"> a billboardem s označením poskytovatele dotace z Operačního programu Doprava 2021-2027</w:t>
      </w:r>
      <w:r w:rsidRPr="4D05C2F3">
        <w:rPr>
          <w:rFonts w:ascii="Segoe UI" w:hAnsi="Segoe UI" w:cs="Segoe UI"/>
        </w:rPr>
        <w:t xml:space="preserve"> podle pokynu Objednatele. Zhotovitel je povinen provádět Dílo v souladu s veškerými jemu známými závaznými požadavky a podmínkami případně stanovenými ze strany správních orgánů, včetně zejména závazných požadavků a podmínek stanovených pravomocným </w:t>
      </w:r>
      <w:r w:rsidR="00FE4EBF">
        <w:rPr>
          <w:rFonts w:ascii="Segoe UI" w:hAnsi="Segoe UI" w:cs="Segoe UI"/>
        </w:rPr>
        <w:t>společným povolením</w:t>
      </w:r>
      <w:r w:rsidRPr="4D05C2F3">
        <w:rPr>
          <w:rFonts w:ascii="Segoe UI" w:hAnsi="Segoe UI" w:cs="Segoe UI"/>
        </w:rPr>
        <w:t xml:space="preserve"> pro Dílo.“</w:t>
      </w:r>
    </w:p>
    <w:p w14:paraId="17C36D88" w14:textId="63FD588F" w:rsidR="008D7AF9" w:rsidRPr="003C2EE9" w:rsidRDefault="008D7AF9" w:rsidP="00424389">
      <w:pPr>
        <w:pStyle w:val="Styl1"/>
        <w:keepNext/>
        <w:spacing w:before="0" w:after="160" w:line="276" w:lineRule="auto"/>
        <w:rPr>
          <w:rFonts w:ascii="Segoe UI" w:hAnsi="Segoe UI" w:cs="Segoe UI"/>
          <w:b/>
          <w:bCs/>
        </w:rPr>
      </w:pPr>
      <w:r w:rsidRPr="003C2EE9">
        <w:rPr>
          <w:rFonts w:ascii="Segoe UI" w:hAnsi="Segoe UI" w:cs="Segoe UI"/>
          <w:b/>
          <w:bCs/>
        </w:rPr>
        <w:lastRenderedPageBreak/>
        <w:t>Pod-článek 4.2 je odstraněn a nahrazen následujícím zněním:</w:t>
      </w:r>
    </w:p>
    <w:p w14:paraId="7284F72C" w14:textId="67095B9A" w:rsidR="00E53876" w:rsidRPr="003C2EE9" w:rsidRDefault="008D7AF9" w:rsidP="00424389">
      <w:pPr>
        <w:keepNext/>
        <w:spacing w:line="276" w:lineRule="auto"/>
        <w:jc w:val="both"/>
        <w:rPr>
          <w:rFonts w:ascii="Segoe UI" w:hAnsi="Segoe UI" w:cs="Segoe UI"/>
          <w:b/>
          <w:bCs/>
          <w:iCs/>
        </w:rPr>
      </w:pPr>
      <w:r w:rsidRPr="003C2EE9">
        <w:rPr>
          <w:rFonts w:ascii="Segoe UI" w:hAnsi="Segoe UI" w:cs="Segoe UI"/>
          <w:b/>
          <w:bCs/>
          <w:iCs/>
        </w:rPr>
        <w:t>„</w:t>
      </w:r>
      <w:r w:rsidR="00E53876" w:rsidRPr="003C2EE9">
        <w:rPr>
          <w:rFonts w:ascii="Segoe UI" w:hAnsi="Segoe UI" w:cs="Segoe UI"/>
          <w:b/>
          <w:bCs/>
          <w:iCs/>
        </w:rPr>
        <w:t>Záruka za plnění</w:t>
      </w:r>
    </w:p>
    <w:p w14:paraId="6DF7E4AC" w14:textId="71520489"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na své náklady získat Zajištění splnění smlouvy ve formě bankovní záruky za plnění (dále jen „</w:t>
      </w:r>
      <w:r w:rsidRPr="003C2EE9">
        <w:rPr>
          <w:rFonts w:ascii="Segoe UI" w:hAnsi="Segoe UI" w:cs="Segoe UI"/>
          <w:iCs/>
          <w:u w:val="single"/>
        </w:rPr>
        <w:t>Záruka za plnění</w:t>
      </w:r>
      <w:r w:rsidRPr="003C2EE9">
        <w:rPr>
          <w:rFonts w:ascii="Segoe UI" w:hAnsi="Segoe UI" w:cs="Segoe UI"/>
          <w:iCs/>
        </w:rPr>
        <w:t>“ nebo též „</w:t>
      </w:r>
      <w:r w:rsidRPr="003C2EE9">
        <w:rPr>
          <w:rFonts w:ascii="Segoe UI" w:hAnsi="Segoe UI" w:cs="Segoe UI"/>
          <w:iCs/>
          <w:u w:val="single"/>
        </w:rPr>
        <w:t>bankovní záruka</w:t>
      </w:r>
      <w:r w:rsidRPr="003C2EE9">
        <w:rPr>
          <w:rFonts w:ascii="Segoe UI" w:hAnsi="Segoe UI" w:cs="Segoe UI"/>
          <w:iCs/>
        </w:rPr>
        <w:t xml:space="preserve">“) ve výši uvedené v Příloze k nabídce a v této výši ji udržovat po celou dobu jejího trvání. </w:t>
      </w:r>
    </w:p>
    <w:p w14:paraId="5A0C7D3D"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předat bankovní záruku Objednateli do 15 dní od uzavření Smlouvy o dílo. Bankovní záruka musí být účinná nejpozději v den jejího předání Objednateli.</w:t>
      </w:r>
    </w:p>
    <w:p w14:paraId="2C2D7696" w14:textId="1DF45552"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musí zajistit, že bankovní záruka bude platná a účinná, dokud nedojde k převzetí řádně dokončeného Díla a dokud nepředá Objednateli Záruku za odstranění vad podle Pod-článku 4.25 </w:t>
      </w:r>
      <w:r w:rsidR="005534AB" w:rsidRPr="003C2EE9">
        <w:rPr>
          <w:rFonts w:ascii="Segoe UI" w:hAnsi="Segoe UI" w:cs="Segoe UI"/>
          <w:iCs/>
        </w:rPr>
        <w:t>[</w:t>
      </w:r>
      <w:r w:rsidRPr="003C2EE9">
        <w:rPr>
          <w:rFonts w:ascii="Segoe UI" w:hAnsi="Segoe UI" w:cs="Segoe UI"/>
          <w:iCs/>
        </w:rPr>
        <w:t>Záruka za odstranění vad</w:t>
      </w:r>
      <w:r w:rsidR="005534AB" w:rsidRPr="003C2EE9">
        <w:rPr>
          <w:rFonts w:ascii="Segoe UI" w:hAnsi="Segoe UI" w:cs="Segoe UI"/>
          <w:iCs/>
        </w:rPr>
        <w:t>]</w:t>
      </w:r>
      <w:r w:rsidRPr="003C2EE9">
        <w:rPr>
          <w:rFonts w:ascii="Segoe UI" w:hAnsi="Segoe UI" w:cs="Segoe UI"/>
          <w:iCs/>
        </w:rPr>
        <w:t>. Pokud je platnost bankovní záruky časově omezena a Zhotovitel nezískal právo na obdržení Potvrzení o převzetí Díla nebo poslední Sekce a nepředal Objednateli Záruku za odstranění vad nejpozději 28 dnů před datem ukončení platnosti Záruky za plnění, potom Zhotovitel musí prodloužit platnost Záruky za plnění, dokud (i) není Dílo dokončeno a převzato a (</w:t>
      </w:r>
      <w:proofErr w:type="spellStart"/>
      <w:r w:rsidRPr="003C2EE9">
        <w:rPr>
          <w:rFonts w:ascii="Segoe UI" w:hAnsi="Segoe UI" w:cs="Segoe UI"/>
          <w:iCs/>
        </w:rPr>
        <w:t>ii</w:t>
      </w:r>
      <w:proofErr w:type="spellEnd"/>
      <w:r w:rsidRPr="003C2EE9">
        <w:rPr>
          <w:rFonts w:ascii="Segoe UI" w:hAnsi="Segoe UI" w:cs="Segoe UI"/>
          <w:iCs/>
        </w:rPr>
        <w:t xml:space="preserve">) Objednatel neobdrží Záruku za odstranění vad, a musí Objednateli předat potvrzení o prodloužení záruky nejpozději </w:t>
      </w:r>
      <w:r w:rsidR="00424389">
        <w:rPr>
          <w:rFonts w:ascii="Segoe UI" w:hAnsi="Segoe UI" w:cs="Segoe UI"/>
          <w:iCs/>
        </w:rPr>
        <w:t>10</w:t>
      </w:r>
      <w:r w:rsidRPr="003C2EE9">
        <w:rPr>
          <w:rFonts w:ascii="Segoe UI" w:hAnsi="Segoe UI" w:cs="Segoe UI"/>
          <w:iCs/>
        </w:rPr>
        <w:t xml:space="preserve"> dní před datem ukončení platnosti Záruky za plnění.  </w:t>
      </w:r>
    </w:p>
    <w:p w14:paraId="672B21C5"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smí uplatnit nárok z bankovní záruky pouze na částky, ke kterým je Objednatel oprávněn podle Smlouvy, a to zejména v případě, že:</w:t>
      </w:r>
    </w:p>
    <w:p w14:paraId="7CBB7521"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neprodlouží platnost bankovní záruky tak, jak je popsáno v předchozích odstavcích, kdy v takovém případě může Objednatel nárokovat plnou částku bankovní záruky,</w:t>
      </w:r>
    </w:p>
    <w:p w14:paraId="3E8968C7" w14:textId="1D319239"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Zhotovitel nezaplatí Objednateli částku, která Objednateli náleží, ačkoli částka byla se Zhotovitelem dohodnuta nebo určena podle Pod-článku 2.5 </w:t>
      </w:r>
      <w:r w:rsidR="00981777" w:rsidRPr="003C2EE9">
        <w:rPr>
          <w:rFonts w:ascii="Segoe UI" w:hAnsi="Segoe UI" w:cs="Segoe UI"/>
          <w:iCs/>
        </w:rPr>
        <w:t>[</w:t>
      </w:r>
      <w:r w:rsidRPr="003C2EE9">
        <w:rPr>
          <w:rFonts w:ascii="Segoe UI" w:hAnsi="Segoe UI" w:cs="Segoe UI"/>
          <w:iCs/>
        </w:rPr>
        <w:t>Claimy objednatele</w:t>
      </w:r>
      <w:r w:rsidR="00981777" w:rsidRPr="003C2EE9">
        <w:rPr>
          <w:rFonts w:ascii="Segoe UI" w:hAnsi="Segoe UI" w:cs="Segoe UI"/>
          <w:iCs/>
        </w:rPr>
        <w:t>]</w:t>
      </w:r>
      <w:r w:rsidRPr="003C2EE9">
        <w:rPr>
          <w:rFonts w:ascii="Segoe UI" w:hAnsi="Segoe UI" w:cs="Segoe UI"/>
          <w:iCs/>
        </w:rPr>
        <w:t xml:space="preserve"> nebo Článku 20 </w:t>
      </w:r>
      <w:r w:rsidR="00981777" w:rsidRPr="003C2EE9">
        <w:rPr>
          <w:rFonts w:ascii="Segoe UI" w:hAnsi="Segoe UI" w:cs="Segoe UI"/>
          <w:iCs/>
        </w:rPr>
        <w:t>[</w:t>
      </w:r>
      <w:r w:rsidRPr="003C2EE9">
        <w:rPr>
          <w:rFonts w:ascii="Segoe UI" w:hAnsi="Segoe UI" w:cs="Segoe UI"/>
          <w:iCs/>
        </w:rPr>
        <w:t>Claimy, spory a rozhodčí řízení</w:t>
      </w:r>
      <w:r w:rsidR="00981777" w:rsidRPr="003C2EE9">
        <w:rPr>
          <w:rFonts w:ascii="Segoe UI" w:hAnsi="Segoe UI" w:cs="Segoe UI"/>
          <w:iCs/>
        </w:rPr>
        <w:t>]</w:t>
      </w:r>
      <w:r w:rsidRPr="003C2EE9">
        <w:rPr>
          <w:rFonts w:ascii="Segoe UI" w:hAnsi="Segoe UI" w:cs="Segoe UI"/>
          <w:iCs/>
        </w:rPr>
        <w:t xml:space="preserve"> do 42 dnů po dohodě nebo určení, včetně nároku na zaplacení smluvní pokuty dle Pod-článku 4.26,</w:t>
      </w:r>
    </w:p>
    <w:p w14:paraId="38856273"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nenapraví porušení smluvní povinnosti do 42 dnů po tom, co obdržel oznámení Objednatele požadující nápravu porušené smluvní povinnosti nebo</w:t>
      </w:r>
    </w:p>
    <w:p w14:paraId="701EAC8B" w14:textId="697FDDF4"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Dojde k odstoupení Objednatelem podle Pod-článku 15.2 </w:t>
      </w:r>
      <w:r w:rsidR="00981777" w:rsidRPr="003C2EE9">
        <w:rPr>
          <w:rFonts w:ascii="Segoe UI" w:hAnsi="Segoe UI" w:cs="Segoe UI"/>
          <w:iCs/>
        </w:rPr>
        <w:t>[</w:t>
      </w:r>
      <w:r w:rsidRPr="003C2EE9">
        <w:rPr>
          <w:rFonts w:ascii="Segoe UI" w:hAnsi="Segoe UI" w:cs="Segoe UI"/>
          <w:iCs/>
        </w:rPr>
        <w:t>Odstoupení objednatelem</w:t>
      </w:r>
      <w:r w:rsidR="00981777" w:rsidRPr="003C2EE9">
        <w:rPr>
          <w:rFonts w:ascii="Segoe UI" w:hAnsi="Segoe UI" w:cs="Segoe UI"/>
          <w:iCs/>
        </w:rPr>
        <w:t>]</w:t>
      </w:r>
      <w:r w:rsidRPr="003C2EE9">
        <w:rPr>
          <w:rFonts w:ascii="Segoe UI" w:hAnsi="Segoe UI" w:cs="Segoe UI"/>
          <w:iCs/>
        </w:rPr>
        <w:t>.</w:t>
      </w:r>
    </w:p>
    <w:p w14:paraId="63CE375F" w14:textId="39B0A6A1"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není povinen uplatnit práva na čerpání z bankovní záruky. Objednatel musí Zhotoviteli nahradit škodu v rozsahu, v kterém Objednatel nebyl k nároku z bankovní záruky oprávněn. Objednatel musí bankovní záruku Zhotoviteli vrátit do 21 dnů poté, co (i) obdržel kopii Potvrzení o převzetí na Dílo nebo poslední Sekci a (</w:t>
      </w:r>
      <w:proofErr w:type="spellStart"/>
      <w:r w:rsidRPr="003C2EE9">
        <w:rPr>
          <w:rFonts w:ascii="Segoe UI" w:hAnsi="Segoe UI" w:cs="Segoe UI"/>
          <w:iCs/>
        </w:rPr>
        <w:t>ii</w:t>
      </w:r>
      <w:proofErr w:type="spellEnd"/>
      <w:r w:rsidRPr="003C2EE9">
        <w:rPr>
          <w:rFonts w:ascii="Segoe UI" w:hAnsi="Segoe UI" w:cs="Segoe UI"/>
          <w:iCs/>
        </w:rPr>
        <w:t xml:space="preserve">) obdržel od Zhotovitele Záruku za odstranění vad. Zhotovitel musí zajistit, že Objednatel bude oprávněn čerpat z bankovní záruky finanční prostředky na první výzvu a bez námitek či omezujících podmínek </w:t>
      </w:r>
      <w:r w:rsidR="00C600C7">
        <w:rPr>
          <w:rFonts w:ascii="Segoe UI" w:hAnsi="Segoe UI" w:cs="Segoe UI"/>
          <w:iCs/>
        </w:rPr>
        <w:t>výstavce bankovní záruky</w:t>
      </w:r>
      <w:r w:rsidRPr="003C2EE9">
        <w:rPr>
          <w:rFonts w:ascii="Segoe UI" w:hAnsi="Segoe UI" w:cs="Segoe UI"/>
          <w:iCs/>
        </w:rPr>
        <w:t>.</w:t>
      </w:r>
    </w:p>
    <w:p w14:paraId="792F207C"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lastRenderedPageBreak/>
        <w:t>V případě, že Objednatel uplatní právo na čerpání z bankovní záruky, je Zhotovitel povinen neprodleně dorovnat bankovní záruku tak, aby dosahovala výše uvedené v Příloze k nabídce.</w:t>
      </w:r>
    </w:p>
    <w:p w14:paraId="29CEF921" w14:textId="19CFA49A" w:rsidR="006C4081" w:rsidRPr="003C2EE9" w:rsidRDefault="008D7AF9" w:rsidP="003C2EE9">
      <w:pPr>
        <w:pStyle w:val="Styl1"/>
        <w:spacing w:before="0" w:after="160" w:line="276" w:lineRule="auto"/>
        <w:rPr>
          <w:rFonts w:ascii="Segoe UI" w:hAnsi="Segoe UI" w:cs="Segoe UI"/>
          <w:iCs/>
        </w:rPr>
      </w:pPr>
      <w:r w:rsidRPr="003C2EE9">
        <w:rPr>
          <w:rFonts w:ascii="Segoe UI" w:hAnsi="Segoe UI" w:cs="Segoe UI"/>
          <w:iCs/>
        </w:rPr>
        <w:t>V případě neplatnosti nebo nevymahatelnosti bankovní záruky se Zhotovitel zavazuje neprodleně učinit veškeré kroky nezbytné k obstarání bankovní záruky ve prospěch Objednatele, jejíž hodnota a podmínky budou odpovídat podmínkám uvedeným výše.“</w:t>
      </w:r>
    </w:p>
    <w:p w14:paraId="36B85BCB" w14:textId="13DE14EA"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iCs/>
        </w:rPr>
        <w:t xml:space="preserve">Pod-článek 4.4 je </w:t>
      </w:r>
      <w:r w:rsidRPr="003C2EE9">
        <w:rPr>
          <w:rFonts w:ascii="Segoe UI" w:hAnsi="Segoe UI" w:cs="Segoe UI"/>
          <w:b/>
          <w:bCs/>
        </w:rPr>
        <w:t>odstraněn a nahrazen následujícím zněním:</w:t>
      </w:r>
    </w:p>
    <w:p w14:paraId="34D99AF8"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je povinen předložit Správci stavby bez zbytečného odkladu seznam jeho subdodavatelů (Podzhotovitelů) s uvedením druhu prací a rozsahu jejich činnosti a předkládat Správci stavby vždy bez zbytečného odkladu aktualizaci seznamu subdodavatelů (Podzhotovitelů) podle skutečného stavu. </w:t>
      </w:r>
    </w:p>
    <w:p w14:paraId="0F6AEF6D" w14:textId="4A694FAF" w:rsidR="008D7AF9" w:rsidRPr="003C2EE9" w:rsidRDefault="008D7AF9"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nese výlučnou odpovědnost za veškerá plnění poskytnutá prostřednictvím subdodavatelů (Podzhotovitelů) a jiných třetích osob použitých pro realizaci Díla ve stejném rozsahu, jako kdyby takové plnění poskytoval sám.“</w:t>
      </w:r>
    </w:p>
    <w:p w14:paraId="149F331F" w14:textId="77777777" w:rsidR="006C4081" w:rsidRPr="003C2EE9" w:rsidRDefault="2865A42F" w:rsidP="4D05C2F3">
      <w:pPr>
        <w:pStyle w:val="Styl1"/>
        <w:spacing w:before="0" w:after="160" w:line="276" w:lineRule="auto"/>
        <w:rPr>
          <w:rFonts w:ascii="Segoe UI" w:eastAsiaTheme="minorEastAsia" w:hAnsi="Segoe UI" w:cs="Segoe UI"/>
          <w:b/>
          <w:bCs/>
          <w:kern w:val="2"/>
          <w:lang w:eastAsia="en-US" w:bidi="ar-SA"/>
          <w14:ligatures w14:val="standardContextual"/>
        </w:rPr>
      </w:pPr>
      <w:r w:rsidRPr="4D05C2F3">
        <w:rPr>
          <w:rFonts w:ascii="Segoe UI" w:eastAsiaTheme="minorEastAsia" w:hAnsi="Segoe UI" w:cs="Segoe UI"/>
          <w:b/>
          <w:bCs/>
          <w:kern w:val="2"/>
          <w:lang w:eastAsia="en-US" w:bidi="ar-SA"/>
          <w14:ligatures w14:val="standardContextual"/>
        </w:rPr>
        <w:t>Pod-článek 4.13 se doplňuje takto:</w:t>
      </w:r>
    </w:p>
    <w:p w14:paraId="3A78E715" w14:textId="7F972D56" w:rsidR="006C4081" w:rsidRPr="003C2EE9" w:rsidRDefault="006C4081"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„Zhotovitel musí nést všechny náklady a poplatky za zvláštní anebo dočasná práva cesty, která potřebuje, včetně těch pro přístup na staveniště. Zhotovitel musí také získat na své riziko a náklady, jakákoli dodatečná zařízení či nemovitosti (zejména pozemky) mimo Staveniště, která potřebuje pro účely </w:t>
      </w:r>
      <w:r w:rsidR="00E53876" w:rsidRPr="003C2EE9">
        <w:rPr>
          <w:rFonts w:ascii="Segoe UI" w:eastAsiaTheme="minorHAnsi" w:hAnsi="Segoe UI" w:cs="Segoe UI"/>
          <w:iCs/>
          <w:kern w:val="2"/>
          <w:lang w:eastAsia="en-US" w:bidi="ar-SA"/>
          <w14:ligatures w14:val="standardContextual"/>
        </w:rPr>
        <w:t>D</w:t>
      </w:r>
      <w:r w:rsidRPr="003C2EE9">
        <w:rPr>
          <w:rFonts w:ascii="Segoe UI" w:eastAsiaTheme="minorHAnsi" w:hAnsi="Segoe UI" w:cs="Segoe UI"/>
          <w:iCs/>
          <w:kern w:val="2"/>
          <w:lang w:eastAsia="en-US" w:bidi="ar-SA"/>
          <w14:ligatures w14:val="standardContextual"/>
        </w:rPr>
        <w:t xml:space="preserve">íla. </w:t>
      </w:r>
    </w:p>
    <w:p w14:paraId="358DCFB4" w14:textId="463F9D0C" w:rsidR="006C4081" w:rsidRPr="003C2EE9" w:rsidRDefault="067004ED" w:rsidP="4D05C2F3">
      <w:pPr>
        <w:pStyle w:val="Styl1"/>
        <w:spacing w:before="0" w:after="160" w:line="276" w:lineRule="auto"/>
        <w:rPr>
          <w:rFonts w:ascii="Segoe UI" w:eastAsiaTheme="minorEastAsia" w:hAnsi="Segoe UI" w:cs="Segoe UI"/>
          <w:kern w:val="2"/>
          <w:lang w:eastAsia="en-US" w:bidi="ar-SA"/>
          <w14:ligatures w14:val="standardContextual"/>
        </w:rPr>
      </w:pPr>
      <w:r w:rsidRPr="4D05C2F3">
        <w:rPr>
          <w:rFonts w:ascii="Segoe UI" w:eastAsiaTheme="minorEastAsia" w:hAnsi="Segoe UI" w:cs="Segoe UI"/>
          <w:kern w:val="2"/>
          <w:lang w:eastAsia="en-US" w:bidi="ar-SA"/>
          <w14:ligatures w14:val="standardContextual"/>
        </w:rPr>
        <w:t>Objednatel pro tyto účely předá Zhotoviteli ke dni podpisu smlouvy majetkoprávní přehled, z něhož bude Zhotovitel moci dovodit, kterých nemovitostí, případně zařízení se bude takový postup týkat.</w:t>
      </w:r>
      <w:r w:rsidR="30951007" w:rsidRPr="4D05C2F3">
        <w:rPr>
          <w:rFonts w:ascii="Segoe UI" w:eastAsiaTheme="minorEastAsia" w:hAnsi="Segoe UI" w:cs="Segoe UI"/>
          <w:kern w:val="2"/>
          <w:lang w:eastAsia="en-US" w:bidi="ar-SA"/>
          <w14:ligatures w14:val="standardContextual"/>
        </w:rPr>
        <w:t>“</w:t>
      </w:r>
    </w:p>
    <w:p w14:paraId="62CC3A8C" w14:textId="3885EEA5" w:rsidR="008D7AF9" w:rsidRPr="003C2EE9" w:rsidRDefault="00D37720"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4.19 </w:t>
      </w:r>
      <w:r w:rsidRPr="003C2EE9">
        <w:rPr>
          <w:rFonts w:ascii="Segoe UI" w:hAnsi="Segoe UI" w:cs="Segoe UI"/>
          <w:b/>
          <w:bCs/>
          <w:iCs/>
        </w:rPr>
        <w:t>se nahrazuje novým zněním:</w:t>
      </w:r>
    </w:p>
    <w:p w14:paraId="78CBF8C2" w14:textId="30F6DF2A"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odpovědný, není-li níže uvedeno jinak, za obstarání veškeré energie, vody a jiných služeb, které potřebuje.</w:t>
      </w:r>
    </w:p>
    <w:p w14:paraId="441322E3" w14:textId="3C89ED37"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oprávněn používat pro účely Díla takové zdroje elektřiny, vody a plynu a jiných služeb, které jsou dostupné na Staveništi. Zhotovitel musí na své riziko a náklady obstarat jakékoli přístroje potřebné pro využití těchto služeb Zhotovitelem a pro měření spotře</w:t>
      </w:r>
      <w:r w:rsidRPr="003C2EE9">
        <w:rPr>
          <w:rFonts w:ascii="Segoe UI" w:eastAsiaTheme="minorHAnsi" w:hAnsi="Segoe UI" w:cs="Segoe UI"/>
          <w:iCs/>
          <w:kern w:val="2"/>
          <w:lang w:eastAsia="en-US" w:bidi="ar-SA"/>
          <w14:ligatures w14:val="standardContextual"/>
        </w:rPr>
        <w:softHyphen/>
        <w:t>bovaných množství.</w:t>
      </w:r>
    </w:p>
    <w:p w14:paraId="6CF06024" w14:textId="44364DD2"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Spotřebovaná množství a částky způsobilé k platbě (v těchto stanovených cenách) za takové služby musí být dohodnuty nebo určeny Správcem stavby v souladu s Pod-článkem 2.5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Claimy</w:t>
      </w:r>
      <w:r w:rsidRPr="003C2EE9">
        <w:rPr>
          <w:rFonts w:ascii="Segoe UI" w:eastAsiaTheme="minorHAnsi" w:hAnsi="Segoe UI" w:cs="Segoe UI"/>
          <w:iCs/>
          <w:kern w:val="2"/>
          <w:lang w:eastAsia="en-US" w:bidi="ar-SA"/>
          <w14:ligatures w14:val="standardContextual"/>
        </w:rPr>
        <w:t xml:space="preserve"> </w:t>
      </w:r>
      <w:r w:rsidRPr="003C2EE9">
        <w:rPr>
          <w:rFonts w:ascii="Segoe UI" w:eastAsiaTheme="minorHAnsi" w:hAnsi="Segoe UI" w:cs="Segoe UI"/>
          <w:i/>
          <w:kern w:val="2"/>
          <w:lang w:eastAsia="en-US" w:bidi="ar-SA"/>
          <w14:ligatures w14:val="standardContextual"/>
        </w:rPr>
        <w:t>objednatele</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 Pod-článkem 3.5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Určení</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Zhotovitel musí tyto částky Objednateli zaplatit. Zhotovitel bude odpovídat za dodávku veškeré energie, vody a dalších služeb, které požaduje v souvislosti s realizací Díla. Zhotovitel poskytne, na vlastní náklady a riziko, veškeré přístroje nutné k využívání těchto služeb a měření spotřebovaného množství. Zhotovitel je povinen do okamžiku vydání Potvrzení o převzetí napřímo hradit dodavatelům jednotlivých médií veškeré náklady spojené s dodávkou energií, vody, plynu a dalších služeb.“</w:t>
      </w:r>
    </w:p>
    <w:p w14:paraId="133FFED6" w14:textId="03331E1F" w:rsidR="00D929FE" w:rsidRPr="003C2EE9" w:rsidRDefault="00D929FE" w:rsidP="003C2EE9">
      <w:pPr>
        <w:spacing w:line="276" w:lineRule="auto"/>
        <w:jc w:val="both"/>
        <w:rPr>
          <w:rFonts w:ascii="Segoe UI" w:hAnsi="Segoe UI" w:cs="Segoe UI"/>
          <w:b/>
          <w:bCs/>
        </w:rPr>
      </w:pPr>
      <w:r w:rsidRPr="003C2EE9">
        <w:rPr>
          <w:rFonts w:ascii="Segoe UI" w:hAnsi="Segoe UI" w:cs="Segoe UI"/>
          <w:b/>
          <w:bCs/>
        </w:rPr>
        <w:lastRenderedPageBreak/>
        <w:t>Pod-článek 4.21 se v prvním odstavci nahrazuje novým zněním:</w:t>
      </w:r>
    </w:p>
    <w:p w14:paraId="699B4315" w14:textId="20AE91F2" w:rsidR="00D929FE" w:rsidRPr="003C2EE9" w:rsidRDefault="00D929FE" w:rsidP="003C2EE9">
      <w:pPr>
        <w:spacing w:line="276" w:lineRule="auto"/>
        <w:jc w:val="both"/>
        <w:rPr>
          <w:rFonts w:ascii="Segoe UI" w:hAnsi="Segoe UI" w:cs="Segoe UI"/>
          <w:iCs/>
        </w:rPr>
      </w:pPr>
      <w:r w:rsidRPr="003C2EE9">
        <w:rPr>
          <w:rFonts w:ascii="Segoe UI" w:hAnsi="Segoe UI" w:cs="Segoe UI"/>
          <w:iCs/>
        </w:rPr>
        <w:t>„Není-li ve Zvláštních podmínkách stanoveno jinak, musí být měsíční zprávy o postupu prací připraveny a předloženy Správci stavby ve čtyřech kopiích. První zpráva musí pokrývat období do konce prvního kalendářního měsíce, který následuje po Datu zahájení prací. Zprávy pak musí být předkládány měsíčně, každá do 7 dnů po posledním dni období, kterého se týká.“</w:t>
      </w:r>
    </w:p>
    <w:p w14:paraId="35423075" w14:textId="0BE841F5" w:rsidR="00547D26" w:rsidRDefault="00547D26" w:rsidP="003C2EE9">
      <w:pPr>
        <w:spacing w:line="276" w:lineRule="auto"/>
        <w:jc w:val="both"/>
        <w:rPr>
          <w:rFonts w:ascii="Segoe UI" w:hAnsi="Segoe UI" w:cs="Segoe UI"/>
          <w:b/>
          <w:bCs/>
        </w:rPr>
      </w:pPr>
      <w:r w:rsidRPr="003C2EE9">
        <w:rPr>
          <w:rFonts w:ascii="Segoe UI" w:hAnsi="Segoe UI" w:cs="Segoe UI"/>
          <w:b/>
          <w:bCs/>
        </w:rPr>
        <w:t>Pod-článek 4.2</w:t>
      </w:r>
      <w:r>
        <w:rPr>
          <w:rFonts w:ascii="Segoe UI" w:hAnsi="Segoe UI" w:cs="Segoe UI"/>
          <w:b/>
          <w:bCs/>
        </w:rPr>
        <w:t>3</w:t>
      </w:r>
      <w:r w:rsidRPr="003C2EE9">
        <w:rPr>
          <w:rFonts w:ascii="Segoe UI" w:hAnsi="Segoe UI" w:cs="Segoe UI"/>
          <w:b/>
          <w:bCs/>
        </w:rPr>
        <w:t xml:space="preserve"> </w:t>
      </w:r>
      <w:r>
        <w:rPr>
          <w:rFonts w:ascii="Segoe UI" w:hAnsi="Segoe UI" w:cs="Segoe UI"/>
          <w:b/>
          <w:bCs/>
        </w:rPr>
        <w:t>se v závěru doplňuje v tomto znění</w:t>
      </w:r>
      <w:r w:rsidRPr="003C2EE9">
        <w:rPr>
          <w:rFonts w:ascii="Segoe UI" w:hAnsi="Segoe UI" w:cs="Segoe UI"/>
          <w:b/>
          <w:bCs/>
        </w:rPr>
        <w:t>:</w:t>
      </w:r>
    </w:p>
    <w:p w14:paraId="04FE2DA8" w14:textId="17550A81" w:rsidR="00547D26" w:rsidRPr="00547D26" w:rsidRDefault="00547D26" w:rsidP="003C2EE9">
      <w:pPr>
        <w:spacing w:line="276" w:lineRule="auto"/>
        <w:jc w:val="both"/>
        <w:rPr>
          <w:rFonts w:ascii="Segoe UI" w:hAnsi="Segoe UI" w:cs="Segoe UI"/>
        </w:rPr>
      </w:pPr>
      <w:r>
        <w:rPr>
          <w:rFonts w:ascii="Segoe UI" w:hAnsi="Segoe UI" w:cs="Segoe UI"/>
        </w:rPr>
        <w:t>„Zhotovitel bere na vědomí, že realizace Díla bude probíhat za provozu areálu vozovny Objednatele; Zhotovitel je povinen při provádění činnosti na Staveništi tuto skutečnost řádně zohlednit.“</w:t>
      </w:r>
    </w:p>
    <w:p w14:paraId="346E6454" w14:textId="7CF3EFC4" w:rsidR="00D37720" w:rsidRPr="003C2EE9" w:rsidRDefault="00D37720" w:rsidP="003C2EE9">
      <w:pPr>
        <w:spacing w:line="276" w:lineRule="auto"/>
        <w:jc w:val="both"/>
        <w:rPr>
          <w:rFonts w:ascii="Segoe UI" w:hAnsi="Segoe UI" w:cs="Segoe UI"/>
          <w:b/>
          <w:bCs/>
        </w:rPr>
      </w:pPr>
      <w:r w:rsidRPr="003C2EE9">
        <w:rPr>
          <w:rFonts w:ascii="Segoe UI" w:hAnsi="Segoe UI" w:cs="Segoe UI"/>
          <w:b/>
          <w:bCs/>
        </w:rPr>
        <w:t>Pod-článek 4.25 je nově přidán, a to v tomto znění:</w:t>
      </w:r>
    </w:p>
    <w:p w14:paraId="73C796C3" w14:textId="77B9D614"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„Záruka za odstranění vad</w:t>
      </w:r>
    </w:p>
    <w:p w14:paraId="319E24E6" w14:textId="4AEFA85B"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získat Záruku za odstranění vad ve výši uvedené v Příloze k nabídce a v této výši ji udržovat po celou dobu jejího trvání. </w:t>
      </w:r>
    </w:p>
    <w:p w14:paraId="1AFA5D4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předat Záruku za odstranění vad Objednateli do 21 dnů poté, co obdržel Potvrzení o převzetí Díla nebo poslední Sekce a jednu kopii musí zaslat Správci stavby. </w:t>
      </w:r>
    </w:p>
    <w:p w14:paraId="11DA3355"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musí zajistit, že Záruka za odstranění vad bude platná a účinná do konce uplynutí všech Záručních dob, včetně jejich případných prodloužení, nebo dokud Zhotovitel nedokončí veškeré k datu dokončení známé nedokončené práce uvedené v Potvrzení o převzetí Díla a neodstraní všechny vady, podle toho, která okolnost nastane později. Pokud podmínky Záruky za odstranění vad specifikují datum její platnosti a Zhotovitel neodstranil vady do data 28 dnů před datem ukončení její platnosti, potom Zhotovitel musí rozšířit platnost Záruky za odstranění vad do doby, než budou všechny vady odstraněny.</w:t>
      </w:r>
    </w:p>
    <w:p w14:paraId="7AF00DF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smí uplatnit nárok ze Záruky za odstranění vad pouze na částky, ke kterým je Objednatel oprávněn podle Smlouvy, zejména v případě, že:</w:t>
      </w:r>
    </w:p>
    <w:p w14:paraId="665548AC"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neprodlouží platnost Záruky za odstranění vad, tak jak je to popsáno v předcházejícím odstavci; za těchto okolností může Objednatel nárokovat plnou výši částky Záruky za odstranění vad,</w:t>
      </w:r>
    </w:p>
    <w:p w14:paraId="70D1DD4D" w14:textId="67CD841A"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nezaplatí Objednateli částku, která Objednateli náleží, ačkoli částka byla se Zhotovitelem dohodnuta nebo určena podle Pod-článku 2.5 </w:t>
      </w:r>
      <w:r w:rsidR="00981777" w:rsidRPr="003C2EE9">
        <w:rPr>
          <w:rFonts w:ascii="Segoe UI" w:hAnsi="Segoe UI" w:cs="Segoe UI"/>
          <w:sz w:val="22"/>
          <w:szCs w:val="22"/>
        </w:rPr>
        <w:t>[</w:t>
      </w:r>
      <w:r w:rsidRPr="003C2EE9">
        <w:rPr>
          <w:rFonts w:ascii="Segoe UI" w:hAnsi="Segoe UI" w:cs="Segoe UI"/>
          <w:sz w:val="22"/>
          <w:szCs w:val="22"/>
        </w:rPr>
        <w:t>Claimy objednatele</w:t>
      </w:r>
      <w:r w:rsidR="00981777" w:rsidRPr="003C2EE9">
        <w:rPr>
          <w:rFonts w:ascii="Segoe UI" w:hAnsi="Segoe UI" w:cs="Segoe UI"/>
          <w:sz w:val="22"/>
          <w:szCs w:val="22"/>
        </w:rPr>
        <w:t>]</w:t>
      </w:r>
      <w:r w:rsidRPr="003C2EE9">
        <w:rPr>
          <w:rFonts w:ascii="Segoe UI" w:hAnsi="Segoe UI" w:cs="Segoe UI"/>
          <w:sz w:val="22"/>
          <w:szCs w:val="22"/>
        </w:rPr>
        <w:t xml:space="preserve"> nebo Článku 20 </w:t>
      </w:r>
      <w:r w:rsidR="00981777" w:rsidRPr="003C2EE9">
        <w:rPr>
          <w:rFonts w:ascii="Segoe UI" w:hAnsi="Segoe UI" w:cs="Segoe UI"/>
          <w:sz w:val="22"/>
          <w:szCs w:val="22"/>
        </w:rPr>
        <w:t>[</w:t>
      </w:r>
      <w:r w:rsidRPr="003C2EE9">
        <w:rPr>
          <w:rFonts w:ascii="Segoe UI" w:hAnsi="Segoe UI" w:cs="Segoe UI"/>
          <w:sz w:val="22"/>
          <w:szCs w:val="22"/>
        </w:rPr>
        <w:t>Claimy, spory a rozhodčí řízení</w:t>
      </w:r>
      <w:r w:rsidR="00981777" w:rsidRPr="003C2EE9">
        <w:rPr>
          <w:rFonts w:ascii="Segoe UI" w:hAnsi="Segoe UI" w:cs="Segoe UI"/>
          <w:sz w:val="22"/>
          <w:szCs w:val="22"/>
        </w:rPr>
        <w:t>]</w:t>
      </w:r>
      <w:r w:rsidRPr="003C2EE9">
        <w:rPr>
          <w:rFonts w:ascii="Segoe UI" w:hAnsi="Segoe UI" w:cs="Segoe UI"/>
          <w:sz w:val="22"/>
          <w:szCs w:val="22"/>
        </w:rPr>
        <w:t xml:space="preserve"> do 42 dnů po dohodě nebo určení,</w:t>
      </w:r>
    </w:p>
    <w:p w14:paraId="3E23C59D"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nedokončí veškeré práce, které zbývá vykonat v den uvedený v Potvrzení o převzetí v přiměřené době podle pokynů Správce stavby a neodstraní vadu do 42 dnů poté, co obdržel oznámení Objednatele, v němž bylo požadováno odstranění vady.</w:t>
      </w:r>
    </w:p>
    <w:p w14:paraId="7D60EE93"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Objednatel není povinen uplatnit práva na čerpání ze Záruky za odstranění vad. Objednatel musí Zhotovitele odškodnit a zajistit, aby mu nevznikla újma v případě povinnosti náhrady </w:t>
      </w:r>
      <w:r w:rsidRPr="003C2EE9">
        <w:rPr>
          <w:rFonts w:ascii="Segoe UI" w:hAnsi="Segoe UI" w:cs="Segoe UI"/>
          <w:iCs/>
        </w:rPr>
        <w:lastRenderedPageBreak/>
        <w:t>škody a v případě ztrát a výdajů (včetně poplatků a výdajů na právní služby), které jsou následkem nároku ze Záruky za odstranění vad v rozsahu, v kterém Objednatel nebyl k nároku oprávněn.</w:t>
      </w:r>
    </w:p>
    <w:p w14:paraId="0AAD75B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je povinen zajistit, že Objednatel bude oprávněn čerpat ze Záruky za odstranění vad finanční prostředky na první výzvu a bez námitek či omezujících podmínek právnické osoby, která záruku vydala.</w:t>
      </w:r>
    </w:p>
    <w:p w14:paraId="3B8AA2B6"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že Objednatel uplatní právo na čerpání ze Záruky za odstranění vad, je Zhotovitel povinen neprodleně dorovnat Záruku za odstranění vad tak, aby dosahovala výše uvedené v Příloze k nabídce.</w:t>
      </w:r>
    </w:p>
    <w:p w14:paraId="5090EBC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neplatnosti nebo nevymahatelnosti Záruky za odstranění vad se Zhotovitel zavazuje neprodleně učinit veškeré kroky nezbytné k obstarání Záruky za odstranění vad ve prospěch Objednatele, jejíž hodnota a podmínky budou odpovídat podmínkám uvedeným výše.</w:t>
      </w:r>
    </w:p>
    <w:p w14:paraId="7F31B949" w14:textId="62B2B61E"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musí Zhotoviteli vrátit Záruku za odstranění vad do 21 dnů po ukončení data její platnosti za předpokladu, že všechny vady byly odstraněny.“</w:t>
      </w:r>
    </w:p>
    <w:p w14:paraId="328B9A03" w14:textId="0A3434D5" w:rsidR="00053382" w:rsidRPr="003C2EE9" w:rsidRDefault="00053382" w:rsidP="003C2EE9">
      <w:pPr>
        <w:spacing w:line="276" w:lineRule="auto"/>
        <w:jc w:val="both"/>
        <w:rPr>
          <w:rFonts w:ascii="Segoe UI" w:hAnsi="Segoe UI" w:cs="Segoe UI"/>
          <w:b/>
          <w:bCs/>
        </w:rPr>
      </w:pPr>
      <w:r w:rsidRPr="003C2EE9">
        <w:rPr>
          <w:rFonts w:ascii="Segoe UI" w:hAnsi="Segoe UI" w:cs="Segoe UI"/>
          <w:b/>
          <w:bCs/>
        </w:rPr>
        <w:t>Pod-článek 4.26 je nově přidán, a to v tomto znění:</w:t>
      </w:r>
    </w:p>
    <w:p w14:paraId="53C842BC" w14:textId="236E59EE"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„Povinnost Zhotovitele zaplatit Objednateli smluvní pokutu</w:t>
      </w:r>
    </w:p>
    <w:p w14:paraId="2A9D5E36" w14:textId="7713F5C3" w:rsidR="00053382" w:rsidRPr="003C2EE9" w:rsidRDefault="00053382" w:rsidP="003C2EE9">
      <w:pPr>
        <w:spacing w:line="276" w:lineRule="auto"/>
        <w:jc w:val="both"/>
        <w:rPr>
          <w:rFonts w:ascii="Segoe UI" w:hAnsi="Segoe UI" w:cs="Segoe UI"/>
          <w:iCs/>
        </w:rPr>
      </w:pPr>
      <w:r w:rsidRPr="003C2EE9">
        <w:rPr>
          <w:rFonts w:ascii="Segoe UI" w:hAnsi="Segoe UI" w:cs="Segoe UI"/>
          <w:iCs/>
        </w:rPr>
        <w:t>Objednatel má vůči Zhotoviteli právo na zaplacení smluvní pokuty ve výši stanovené v Příloze k nabídce, jestliže:</w:t>
      </w:r>
    </w:p>
    <w:p w14:paraId="7234198D" w14:textId="0397BDDD" w:rsidR="00053382" w:rsidRPr="003C2EE9" w:rsidRDefault="00053382" w:rsidP="00FE6AEF">
      <w:pPr>
        <w:pStyle w:val="Odstavecseseznamem"/>
        <w:spacing w:after="160" w:line="276" w:lineRule="auto"/>
        <w:ind w:left="720"/>
        <w:jc w:val="both"/>
        <w:rPr>
          <w:rFonts w:ascii="Segoe UI" w:hAnsi="Segoe UI" w:cs="Segoe UI"/>
          <w:sz w:val="22"/>
          <w:szCs w:val="22"/>
        </w:rPr>
      </w:pPr>
    </w:p>
    <w:p w14:paraId="4F0AEDD3" w14:textId="20DFA31C"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poruší povinnost podle posledního odstavce Pod-článku 6.9 </w:t>
      </w:r>
      <w:r w:rsidR="003F5822" w:rsidRPr="003C2EE9">
        <w:rPr>
          <w:rFonts w:ascii="Segoe UI" w:hAnsi="Segoe UI" w:cs="Segoe UI"/>
          <w:sz w:val="22"/>
          <w:szCs w:val="22"/>
        </w:rPr>
        <w:t>[</w:t>
      </w:r>
      <w:r w:rsidRPr="003C2EE9">
        <w:rPr>
          <w:rFonts w:ascii="Segoe UI" w:hAnsi="Segoe UI" w:cs="Segoe UI"/>
          <w:sz w:val="22"/>
          <w:szCs w:val="22"/>
        </w:rPr>
        <w:t>Personál zhotovitele</w:t>
      </w:r>
      <w:r w:rsidR="003F5822" w:rsidRPr="003C2EE9">
        <w:rPr>
          <w:rFonts w:ascii="Segoe UI" w:hAnsi="Segoe UI" w:cs="Segoe UI"/>
          <w:sz w:val="22"/>
          <w:szCs w:val="22"/>
        </w:rPr>
        <w:t>]</w:t>
      </w:r>
      <w:r w:rsidRPr="003C2EE9">
        <w:rPr>
          <w:rFonts w:ascii="Segoe UI" w:hAnsi="Segoe UI" w:cs="Segoe UI"/>
          <w:sz w:val="22"/>
          <w:szCs w:val="22"/>
        </w:rPr>
        <w:t>;</w:t>
      </w:r>
    </w:p>
    <w:p w14:paraId="71529E4D" w14:textId="6346E508"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neodstraní vadu nebo poškození v přiměřené lhůtě určené Objednatelem podle Pod-článku 11.4 </w:t>
      </w:r>
      <w:r w:rsidR="003F5822" w:rsidRPr="003C2EE9">
        <w:rPr>
          <w:rFonts w:ascii="Segoe UI" w:hAnsi="Segoe UI" w:cs="Segoe UI"/>
          <w:sz w:val="22"/>
          <w:szCs w:val="22"/>
        </w:rPr>
        <w:t>[</w:t>
      </w:r>
      <w:r w:rsidRPr="003C2EE9">
        <w:rPr>
          <w:rFonts w:ascii="Segoe UI" w:hAnsi="Segoe UI" w:cs="Segoe UI"/>
          <w:sz w:val="22"/>
          <w:szCs w:val="22"/>
        </w:rPr>
        <w:t>Neúspěšné odstraňování vady</w:t>
      </w:r>
      <w:r w:rsidR="003F5822" w:rsidRPr="003C2EE9">
        <w:rPr>
          <w:rFonts w:ascii="Segoe UI" w:hAnsi="Segoe UI" w:cs="Segoe UI"/>
          <w:sz w:val="22"/>
          <w:szCs w:val="22"/>
        </w:rPr>
        <w:t>]</w:t>
      </w:r>
      <w:r w:rsidRPr="003C2EE9">
        <w:rPr>
          <w:rFonts w:ascii="Segoe UI" w:hAnsi="Segoe UI" w:cs="Segoe UI"/>
          <w:sz w:val="22"/>
          <w:szCs w:val="22"/>
        </w:rPr>
        <w:t>;</w:t>
      </w:r>
    </w:p>
    <w:p w14:paraId="098FEA56"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Záruky za odstranění vad a Záruky za plnění nebo udržováním v platnosti těchto záruk v požadované výši;</w:t>
      </w:r>
    </w:p>
    <w:p w14:paraId="711D8A2E"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nebo udržováním v platnosti pojistných Smluv podle Článku 18;</w:t>
      </w:r>
    </w:p>
    <w:p w14:paraId="154AF59C" w14:textId="601EF61E"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nepředloží ve stanoveném termínu počáteční a jakýkoli aktualizovaný Harmonogram podle Pod-článku 8.3 </w:t>
      </w:r>
      <w:r w:rsidR="003F5822" w:rsidRPr="003C2EE9">
        <w:rPr>
          <w:rFonts w:ascii="Segoe UI" w:hAnsi="Segoe UI" w:cs="Segoe UI"/>
          <w:sz w:val="22"/>
          <w:szCs w:val="22"/>
        </w:rPr>
        <w:t>[</w:t>
      </w:r>
      <w:r w:rsidRPr="003C2EE9">
        <w:rPr>
          <w:rFonts w:ascii="Segoe UI" w:hAnsi="Segoe UI" w:cs="Segoe UI"/>
          <w:sz w:val="22"/>
          <w:szCs w:val="22"/>
        </w:rPr>
        <w:t>Harmonogram</w:t>
      </w:r>
      <w:r w:rsidR="003F5822" w:rsidRPr="003C2EE9">
        <w:rPr>
          <w:rFonts w:ascii="Segoe UI" w:hAnsi="Segoe UI" w:cs="Segoe UI"/>
          <w:sz w:val="22"/>
          <w:szCs w:val="22"/>
        </w:rPr>
        <w:t>]</w:t>
      </w:r>
      <w:r w:rsidRPr="003C2EE9">
        <w:rPr>
          <w:rFonts w:ascii="Segoe UI" w:hAnsi="Segoe UI" w:cs="Segoe UI"/>
          <w:sz w:val="22"/>
          <w:szCs w:val="22"/>
        </w:rPr>
        <w:t xml:space="preserve"> ani po dodatečné výzvě Správce stavby;</w:t>
      </w:r>
    </w:p>
    <w:p w14:paraId="77BD0E8D" w14:textId="2C7E1DD9"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přes pokyn Správce stavby ke zjednání nápravy neplní povinnosti podle Pod-článku 6.7 </w:t>
      </w:r>
      <w:r w:rsidR="003F5822" w:rsidRPr="003C2EE9">
        <w:rPr>
          <w:rFonts w:ascii="Segoe UI" w:hAnsi="Segoe UI" w:cs="Segoe UI"/>
          <w:sz w:val="22"/>
          <w:szCs w:val="22"/>
        </w:rPr>
        <w:t>[</w:t>
      </w:r>
      <w:r w:rsidRPr="003C2EE9">
        <w:rPr>
          <w:rFonts w:ascii="Segoe UI" w:hAnsi="Segoe UI" w:cs="Segoe UI"/>
          <w:sz w:val="22"/>
          <w:szCs w:val="22"/>
        </w:rPr>
        <w:t>Ochrana zdraví a bezpečnost při práci</w:t>
      </w:r>
      <w:r w:rsidR="003F5822" w:rsidRPr="003C2EE9">
        <w:rPr>
          <w:rFonts w:ascii="Segoe UI" w:hAnsi="Segoe UI" w:cs="Segoe UI"/>
          <w:sz w:val="22"/>
          <w:szCs w:val="22"/>
        </w:rPr>
        <w:t>]</w:t>
      </w:r>
      <w:r w:rsidRPr="003C2EE9">
        <w:rPr>
          <w:rFonts w:ascii="Segoe UI" w:hAnsi="Segoe UI" w:cs="Segoe UI"/>
          <w:sz w:val="22"/>
          <w:szCs w:val="22"/>
        </w:rPr>
        <w:t>,</w:t>
      </w:r>
    </w:p>
    <w:p w14:paraId="35D16DA1" w14:textId="77777777" w:rsidR="009D6295"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w:t>
      </w:r>
      <w:proofErr w:type="spellStart"/>
      <w:r w:rsidRPr="003C2EE9">
        <w:rPr>
          <w:rFonts w:ascii="Segoe UI" w:hAnsi="Segoe UI" w:cs="Segoe UI"/>
          <w:sz w:val="22"/>
          <w:szCs w:val="22"/>
        </w:rPr>
        <w:t>nedodrži</w:t>
      </w:r>
      <w:proofErr w:type="spellEnd"/>
      <w:r w:rsidRPr="003C2EE9">
        <w:rPr>
          <w:rFonts w:ascii="Segoe UI" w:hAnsi="Segoe UI" w:cs="Segoe UI"/>
          <w:sz w:val="22"/>
          <w:szCs w:val="22"/>
        </w:rPr>
        <w:t xml:space="preserve">́ Dobu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 xml:space="preserve">́ podle </w:t>
      </w:r>
      <w:proofErr w:type="spellStart"/>
      <w:r w:rsidRPr="003C2EE9">
        <w:rPr>
          <w:rFonts w:ascii="Segoe UI" w:hAnsi="Segoe UI" w:cs="Segoe UI"/>
          <w:sz w:val="22"/>
          <w:szCs w:val="22"/>
        </w:rPr>
        <w:t>Pod-článku</w:t>
      </w:r>
      <w:proofErr w:type="spellEnd"/>
      <w:r w:rsidRPr="003C2EE9">
        <w:rPr>
          <w:rFonts w:ascii="Segoe UI" w:hAnsi="Segoe UI" w:cs="Segoe UI"/>
          <w:sz w:val="22"/>
          <w:szCs w:val="22"/>
        </w:rPr>
        <w:t xml:space="preserve"> 8.2 [Doba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w:t>
      </w:r>
      <w:r w:rsidR="009D6295" w:rsidRPr="003C2EE9">
        <w:rPr>
          <w:rFonts w:ascii="Segoe UI" w:hAnsi="Segoe UI" w:cs="Segoe UI"/>
          <w:sz w:val="22"/>
          <w:szCs w:val="22"/>
        </w:rPr>
        <w:t>,</w:t>
      </w:r>
    </w:p>
    <w:p w14:paraId="638D8C36" w14:textId="3A3DFAF1" w:rsidR="00053382" w:rsidRPr="003C2EE9" w:rsidRDefault="7B3E2350"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lastRenderedPageBreak/>
        <w:t>Zhotovitel nezajistí přítomnost projektantů na staveništi ve smyslu a pro účely Pod-článku 5.1 [Obecné povinnosti při projektování]</w:t>
      </w:r>
      <w:r w:rsidR="56DACAFE" w:rsidRPr="08A5D69C">
        <w:rPr>
          <w:rFonts w:ascii="Segoe UI" w:hAnsi="Segoe UI" w:cs="Segoe UI"/>
          <w:sz w:val="22"/>
          <w:szCs w:val="22"/>
        </w:rPr>
        <w:t xml:space="preserve"> a Pod-článku 6.8 [Dozorování zhotovitelem]</w:t>
      </w:r>
      <w:r w:rsidR="3E5AA4E8" w:rsidRPr="08A5D69C">
        <w:rPr>
          <w:rFonts w:ascii="Segoe UI" w:hAnsi="Segoe UI" w:cs="Segoe UI"/>
          <w:sz w:val="22"/>
          <w:szCs w:val="22"/>
        </w:rPr>
        <w:t>,</w:t>
      </w:r>
    </w:p>
    <w:p w14:paraId="2AE42FDC" w14:textId="31D3C87B" w:rsidR="00053382" w:rsidRPr="003C2EE9" w:rsidRDefault="3E5AA4E8"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t xml:space="preserve">Zhotovitel poruší povinnost </w:t>
      </w:r>
      <w:r w:rsidR="59DC83D4" w:rsidRPr="08A5D69C">
        <w:rPr>
          <w:rFonts w:ascii="Segoe UI" w:hAnsi="Segoe UI" w:cs="Segoe UI"/>
          <w:sz w:val="22"/>
          <w:szCs w:val="22"/>
        </w:rPr>
        <w:t>dle pod-článku 17.5 [Práva průmyslového a jiného duševního v</w:t>
      </w:r>
      <w:r w:rsidR="2E494D31" w:rsidRPr="08A5D69C">
        <w:rPr>
          <w:rFonts w:ascii="Segoe UI" w:hAnsi="Segoe UI" w:cs="Segoe UI"/>
          <w:sz w:val="22"/>
          <w:szCs w:val="22"/>
        </w:rPr>
        <w:t>lastnictví].</w:t>
      </w:r>
    </w:p>
    <w:p w14:paraId="5237A808"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Dopadají-li na jedno skutkově stejnorodé porušení povinnosti Zhotovitele dvě a více ustanovení o smluvní pokutě, uplatní se na takové porušení povinnosti pouze jedna smluvní pokuta, a to ta, která je v nejvyšší částce.</w:t>
      </w:r>
    </w:p>
    <w:p w14:paraId="3C3611E6"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Uplatněním nároku na zaplacení smluvní pokuty ani jejím skutečným uhrazením nezaniká povinnost Strany splnit povinnost, jejíž plnění bylo smluvní pokutou utvrzeno.</w:t>
      </w:r>
    </w:p>
    <w:p w14:paraId="015979FA"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Ujednáním smluvní pokuty není dotčeno právo Objednatele na náhradu škody způsobené porušením povinnosti Zhotovitele, na kterou se smluvní pokuta vztahuje.</w:t>
      </w:r>
    </w:p>
    <w:p w14:paraId="60A921FE"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Smluvní pokuta je splatná do 28 dnů po doručení písemné výzvy k úhradě smluvní pokuty obsahující stručný popis a časové určení porušení smluvní povinnosti, za něž se smluvní pokuta požaduje. Výzva musí dále obsahovat informaci o požadovaném způsobu úhrady smluvní pokuty. Je-li Zhotovitel v prodlení s uhrazením smluvní pokuty, musí uhradit Objednateli zákonný úrok z prodlení z dlužné částky smluvní pokuty za každý započatý den prodlení.</w:t>
      </w:r>
    </w:p>
    <w:p w14:paraId="5389F3A0" w14:textId="77777777" w:rsidR="00053382" w:rsidRPr="003C2EE9" w:rsidRDefault="00053382" w:rsidP="003C2EE9">
      <w:pPr>
        <w:pStyle w:val="Styl1"/>
        <w:spacing w:line="276" w:lineRule="auto"/>
        <w:rPr>
          <w:rFonts w:ascii="Segoe UI" w:eastAsiaTheme="minorHAnsi" w:hAnsi="Segoe UI" w:cs="Segoe UI"/>
          <w:iCs/>
          <w:lang w:eastAsia="en-US" w:bidi="ar-SA"/>
        </w:rPr>
      </w:pPr>
      <w:r w:rsidRPr="003C2EE9">
        <w:rPr>
          <w:rFonts w:ascii="Segoe UI" w:eastAsiaTheme="minorHAnsi" w:hAnsi="Segoe UI" w:cs="Segoe UI"/>
          <w:iCs/>
          <w:lang w:eastAsia="en-US" w:bidi="ar-SA"/>
        </w:rPr>
        <w:t>Strany se dohodly, že maximální celková výše smluvních pokut uhrazených Zhotovitelem za porušení Smlouvy nepřesáhne částku uvedenou v Příloze k nabídce.</w:t>
      </w:r>
    </w:p>
    <w:p w14:paraId="59564971" w14:textId="603583ED" w:rsidR="00D37720" w:rsidRPr="003C2EE9" w:rsidRDefault="00053382" w:rsidP="003C2EE9">
      <w:pPr>
        <w:spacing w:line="276" w:lineRule="auto"/>
        <w:jc w:val="both"/>
        <w:rPr>
          <w:rFonts w:ascii="Segoe UI" w:hAnsi="Segoe UI" w:cs="Segoe UI"/>
          <w:iCs/>
        </w:rPr>
      </w:pPr>
      <w:r w:rsidRPr="003C2EE9">
        <w:rPr>
          <w:rFonts w:ascii="Segoe UI" w:hAnsi="Segoe UI" w:cs="Segoe UI"/>
          <w:iCs/>
        </w:rPr>
        <w:t>Objednatel je oprávněn jednostranně započíst nárok Zhotovitele za zaplacení Smluvní ceny, resp. jednotlivých jejich splátek podle Harmonogramu plateb, případně jiných plateb, k nimž je Zhotovitel podle této smlouvy oprávněn oproti nároku na zaplacení smluvní pokuty podle tohoto článku, případně oproti jiným platbám, k nimž je Objednatel podle této smlouvy oprávněn.“</w:t>
      </w:r>
    </w:p>
    <w:p w14:paraId="74947FB3" w14:textId="39C9B40F" w:rsidR="007D78F2" w:rsidRPr="003C2EE9" w:rsidRDefault="007D78F2" w:rsidP="00F41816">
      <w:pPr>
        <w:keepNext/>
        <w:spacing w:line="276" w:lineRule="auto"/>
        <w:jc w:val="both"/>
        <w:rPr>
          <w:rFonts w:ascii="Segoe UI" w:hAnsi="Segoe UI" w:cs="Segoe UI"/>
          <w:b/>
          <w:bCs/>
        </w:rPr>
      </w:pPr>
      <w:r w:rsidRPr="003C2EE9">
        <w:rPr>
          <w:rFonts w:ascii="Segoe UI" w:hAnsi="Segoe UI" w:cs="Segoe UI"/>
          <w:b/>
          <w:bCs/>
        </w:rPr>
        <w:t>Pod-článek 4.28 je nově přidán, a to v tomto znění:</w:t>
      </w:r>
    </w:p>
    <w:p w14:paraId="042F44A9" w14:textId="110F77F3" w:rsidR="007D78F2" w:rsidRPr="003C2EE9" w:rsidRDefault="007D78F2" w:rsidP="00F41816">
      <w:pPr>
        <w:keepNext/>
        <w:spacing w:line="276" w:lineRule="auto"/>
        <w:jc w:val="both"/>
        <w:rPr>
          <w:rFonts w:ascii="Segoe UI" w:hAnsi="Segoe UI" w:cs="Segoe UI"/>
          <w:b/>
          <w:bCs/>
          <w:iCs/>
        </w:rPr>
      </w:pPr>
      <w:r w:rsidRPr="003C2EE9">
        <w:rPr>
          <w:rFonts w:ascii="Segoe UI" w:hAnsi="Segoe UI" w:cs="Segoe UI"/>
          <w:b/>
          <w:bCs/>
          <w:iCs/>
        </w:rPr>
        <w:t>„Podmínky pro změnu podzhotovitele</w:t>
      </w:r>
    </w:p>
    <w:p w14:paraId="4F90EDDC" w14:textId="44C63D6C" w:rsidR="007D78F2" w:rsidRPr="003C2EE9" w:rsidRDefault="007D78F2" w:rsidP="003C2EE9">
      <w:pPr>
        <w:spacing w:line="276" w:lineRule="auto"/>
        <w:jc w:val="both"/>
        <w:rPr>
          <w:rFonts w:ascii="Segoe UI" w:hAnsi="Segoe UI" w:cs="Segoe UI"/>
          <w:iCs/>
        </w:rPr>
      </w:pPr>
      <w:r w:rsidRPr="003C2EE9">
        <w:rPr>
          <w:rFonts w:ascii="Segoe UI" w:hAnsi="Segoe UI" w:cs="Segoe UI"/>
          <w:iCs/>
        </w:rPr>
        <w:t>Jestliže z objektivních důvodů není možné Dílo podle této Smlouvy provést v tom rozsahu, v jakém Zhotovitel prokázal kvalifikaci prostřednictvím Podzhotovitele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 plném rozsahu, přičemž příslušný kvalifikační předpoklad může prokázat sám Zhotovitel, nebo jej může prokázat prostřednictvím jiného Podzhotovitele.“</w:t>
      </w:r>
    </w:p>
    <w:p w14:paraId="5E96BE0F" w14:textId="188CDC68" w:rsidR="007D78F2" w:rsidRPr="003C2EE9" w:rsidRDefault="007D78F2" w:rsidP="003C2EE9">
      <w:pPr>
        <w:spacing w:line="276" w:lineRule="auto"/>
        <w:jc w:val="both"/>
        <w:rPr>
          <w:rFonts w:ascii="Segoe UI" w:hAnsi="Segoe UI" w:cs="Segoe UI"/>
          <w:b/>
          <w:bCs/>
          <w:iCs/>
        </w:rPr>
      </w:pPr>
      <w:r w:rsidRPr="003C2EE9">
        <w:rPr>
          <w:rFonts w:ascii="Segoe UI" w:hAnsi="Segoe UI" w:cs="Segoe UI"/>
          <w:b/>
          <w:bCs/>
        </w:rPr>
        <w:t xml:space="preserve">Pod-článek 5.1 </w:t>
      </w:r>
      <w:r w:rsidRPr="003C2EE9">
        <w:rPr>
          <w:rFonts w:ascii="Segoe UI" w:hAnsi="Segoe UI" w:cs="Segoe UI"/>
          <w:b/>
          <w:bCs/>
          <w:iCs/>
        </w:rPr>
        <w:t xml:space="preserve">se doplňuje </w:t>
      </w:r>
      <w:r w:rsidR="00F41816">
        <w:rPr>
          <w:rFonts w:ascii="Segoe UI" w:hAnsi="Segoe UI" w:cs="Segoe UI"/>
          <w:b/>
          <w:bCs/>
          <w:iCs/>
        </w:rPr>
        <w:t xml:space="preserve">a jako celek zní </w:t>
      </w:r>
      <w:r w:rsidRPr="003C2EE9">
        <w:rPr>
          <w:rFonts w:ascii="Segoe UI" w:hAnsi="Segoe UI" w:cs="Segoe UI"/>
          <w:b/>
          <w:bCs/>
          <w:iCs/>
        </w:rPr>
        <w:t>takto:</w:t>
      </w:r>
    </w:p>
    <w:p w14:paraId="3FD861DE" w14:textId="3FB6578B" w:rsidR="007D78F2" w:rsidRPr="003C2EE9" w:rsidRDefault="007D78F2" w:rsidP="003C2EE9">
      <w:pPr>
        <w:spacing w:line="276" w:lineRule="auto"/>
        <w:jc w:val="both"/>
        <w:rPr>
          <w:rFonts w:ascii="Segoe UI" w:hAnsi="Segoe UI" w:cs="Segoe UI"/>
          <w:iCs/>
        </w:rPr>
      </w:pPr>
      <w:r w:rsidRPr="003C2EE9">
        <w:rPr>
          <w:rFonts w:ascii="Segoe UI" w:hAnsi="Segoe UI" w:cs="Segoe UI"/>
          <w:iCs/>
        </w:rPr>
        <w:lastRenderedPageBreak/>
        <w:t>„Zhotovitel musí vypracovat projektovou dokumentaci Díla a je za ni odpovědný. Projek</w:t>
      </w:r>
      <w:r w:rsidRPr="003C2EE9">
        <w:rPr>
          <w:rFonts w:ascii="Segoe UI" w:hAnsi="Segoe UI" w:cs="Segoe UI"/>
          <w:iCs/>
        </w:rPr>
        <w:softHyphen/>
        <w:t>tová dokumentace musí být připravena kvalifikovanými projektanty, kteří jsou inženýry, nebo jinými odborníky splňujícími požadavky (jsou-li takové) stanovené v Požadavcích objednatele. Není-li ve Smlouvě stanoveno jinak, Zhotovitel musí předložit Správci stavby k odsouhlasení jméno a podrobnosti každého projektanta a Podzhotovitele projektové dokumentace. Projektanti a Podzhotovitelé projektové dokumentace se při plnění musí řídit platnými Právními předpisy.</w:t>
      </w:r>
    </w:p>
    <w:p w14:paraId="15688B23" w14:textId="72A3CA31" w:rsidR="007D78F2" w:rsidRPr="003C2EE9" w:rsidRDefault="4F1A40B9" w:rsidP="4D05C2F3">
      <w:pPr>
        <w:spacing w:line="276" w:lineRule="auto"/>
        <w:jc w:val="both"/>
        <w:rPr>
          <w:rFonts w:ascii="Segoe UI" w:hAnsi="Segoe UI" w:cs="Segoe UI"/>
        </w:rPr>
      </w:pPr>
      <w:r w:rsidRPr="4D05C2F3">
        <w:rPr>
          <w:rFonts w:ascii="Segoe UI" w:hAnsi="Segoe UI" w:cs="Segoe UI"/>
        </w:rPr>
        <w:t xml:space="preserve">Zhotovitel ručí za to, že má on sám, jeho projektanti a Podzhotovitelé projektové dokumentace zkušenosti a schopnosti potřebné pro projektování. Zhotovitel se zavazuje, že projektanti musí být dostupní k účasti na </w:t>
      </w:r>
      <w:proofErr w:type="gramStart"/>
      <w:r w:rsidRPr="4D05C2F3">
        <w:rPr>
          <w:rFonts w:ascii="Segoe UI" w:hAnsi="Segoe UI" w:cs="Segoe UI"/>
        </w:rPr>
        <w:t>diskuzích</w:t>
      </w:r>
      <w:proofErr w:type="gramEnd"/>
      <w:r w:rsidRPr="4D05C2F3">
        <w:rPr>
          <w:rFonts w:ascii="Segoe UI" w:hAnsi="Segoe UI" w:cs="Segoe UI"/>
        </w:rPr>
        <w:t xml:space="preserve"> se Správcem stavby v jakékoli rozumné době</w:t>
      </w:r>
      <w:r w:rsidR="5C880B44" w:rsidRPr="4D05C2F3">
        <w:rPr>
          <w:rFonts w:ascii="Segoe UI" w:hAnsi="Segoe UI" w:cs="Segoe UI"/>
        </w:rPr>
        <w:t>, a to včetně účasti na kontrolních dnech,</w:t>
      </w:r>
      <w:r w:rsidRPr="4D05C2F3">
        <w:rPr>
          <w:rFonts w:ascii="Segoe UI" w:hAnsi="Segoe UI" w:cs="Segoe UI"/>
        </w:rPr>
        <w:t xml:space="preserve"> až do data uplynutí příslušné Záruční doby. Zhotovitel se zavazuje, že zajistí </w:t>
      </w:r>
      <w:r w:rsidR="42D87090" w:rsidRPr="4D05C2F3">
        <w:rPr>
          <w:rFonts w:ascii="Segoe UI" w:hAnsi="Segoe UI" w:cs="Segoe UI"/>
        </w:rPr>
        <w:t xml:space="preserve">fyzickou </w:t>
      </w:r>
      <w:r w:rsidRPr="4D05C2F3">
        <w:rPr>
          <w:rFonts w:ascii="Segoe UI" w:hAnsi="Segoe UI" w:cs="Segoe UI"/>
        </w:rPr>
        <w:t>přítomnost jeho projektantů přímo na Staveništi</w:t>
      </w:r>
      <w:r w:rsidR="0B12C57F" w:rsidRPr="4D05C2F3">
        <w:rPr>
          <w:rFonts w:ascii="Segoe UI" w:hAnsi="Segoe UI" w:cs="Segoe UI"/>
        </w:rPr>
        <w:t>.</w:t>
      </w:r>
    </w:p>
    <w:p w14:paraId="11A76976" w14:textId="16CFFEE5"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oznámení podle Pod-článku 8.1 </w:t>
      </w:r>
      <w:r w:rsidR="00C80262" w:rsidRPr="003C2EE9">
        <w:rPr>
          <w:rFonts w:ascii="Segoe UI" w:hAnsi="Segoe UI" w:cs="Segoe UI"/>
          <w:iCs/>
        </w:rPr>
        <w:t>[</w:t>
      </w:r>
      <w:r w:rsidRPr="003C2EE9">
        <w:rPr>
          <w:rFonts w:ascii="Segoe UI" w:hAnsi="Segoe UI" w:cs="Segoe UI"/>
          <w:i/>
        </w:rPr>
        <w:t>Zahájení prací na díle</w:t>
      </w:r>
      <w:r w:rsidR="00C80262" w:rsidRPr="003C2EE9">
        <w:rPr>
          <w:rFonts w:ascii="Segoe UI" w:hAnsi="Segoe UI" w:cs="Segoe UI"/>
          <w:iCs/>
        </w:rPr>
        <w:t>]</w:t>
      </w:r>
      <w:r w:rsidRPr="003C2EE9">
        <w:rPr>
          <w:rFonts w:ascii="Segoe UI" w:hAnsi="Segoe UI" w:cs="Segoe UI"/>
          <w:iCs/>
        </w:rPr>
        <w:t xml:space="preserve"> musí Zhotovitel podrobně prozkoumat Požadavky objednatele (včetně parametrů projektové dokumentace a výpočtů, jsou-li takové) a referenční prvky uvedené v Pod-článku 4.7 </w:t>
      </w:r>
      <w:r w:rsidR="00C80262" w:rsidRPr="003C2EE9">
        <w:rPr>
          <w:rFonts w:ascii="Segoe UI" w:hAnsi="Segoe UI" w:cs="Segoe UI"/>
          <w:iCs/>
        </w:rPr>
        <w:t>[</w:t>
      </w:r>
      <w:r w:rsidRPr="003C2EE9">
        <w:rPr>
          <w:rFonts w:ascii="Segoe UI" w:hAnsi="Segoe UI" w:cs="Segoe UI"/>
          <w:i/>
        </w:rPr>
        <w:t>Vy</w:t>
      </w:r>
      <w:r w:rsidRPr="003C2EE9">
        <w:rPr>
          <w:rFonts w:ascii="Segoe UI" w:hAnsi="Segoe UI" w:cs="Segoe UI"/>
          <w:i/>
        </w:rPr>
        <w:softHyphen/>
        <w:t>tyčení</w:t>
      </w:r>
      <w:r w:rsidR="00C80262" w:rsidRPr="003C2EE9">
        <w:rPr>
          <w:rFonts w:ascii="Segoe UI" w:hAnsi="Segoe UI" w:cs="Segoe UI"/>
          <w:iCs/>
        </w:rPr>
        <w:t>]</w:t>
      </w:r>
      <w:r w:rsidRPr="003C2EE9">
        <w:rPr>
          <w:rFonts w:ascii="Segoe UI" w:hAnsi="Segoe UI" w:cs="Segoe UI"/>
          <w:iCs/>
        </w:rPr>
        <w:t>. Během doby stanovené v Příloze k nabídce, počítané od Data zahájení prací, musí dát Zhotovitel Správci stavby oznámení o jakékoli chybě, nedostatku nebo jiné vadě nalezené v Požadavcích objednatele nebo těchto referenčních prvcích.</w:t>
      </w:r>
    </w:p>
    <w:p w14:paraId="521884B1" w14:textId="13E4DC48"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určit, zda se použije Článek 13 </w:t>
      </w:r>
      <w:r w:rsidR="00DA62D3" w:rsidRPr="003C2EE9">
        <w:rPr>
          <w:rFonts w:ascii="Segoe UI" w:hAnsi="Segoe UI" w:cs="Segoe UI"/>
          <w:iCs/>
        </w:rPr>
        <w:t>[</w:t>
      </w:r>
      <w:r w:rsidRPr="003C2EE9">
        <w:rPr>
          <w:rFonts w:ascii="Segoe UI" w:hAnsi="Segoe UI" w:cs="Segoe UI"/>
          <w:iCs/>
        </w:rPr>
        <w:t>Variace a úpravy</w:t>
      </w:r>
      <w:r w:rsidR="00DA62D3" w:rsidRPr="003C2EE9">
        <w:rPr>
          <w:rFonts w:ascii="Segoe UI" w:hAnsi="Segoe UI" w:cs="Segoe UI"/>
          <w:iCs/>
        </w:rPr>
        <w:t>]</w:t>
      </w:r>
      <w:r w:rsidRPr="003C2EE9">
        <w:rPr>
          <w:rFonts w:ascii="Segoe UI" w:hAnsi="Segoe UI" w:cs="Segoe UI"/>
          <w:iCs/>
        </w:rPr>
        <w:t xml:space="preserve"> a musí dát podle toho oznámení Zhotoviteli. Pokud a v té míře, v níž (s ohledem na náklady a čas) mohl zkušený Zhotovitel jednající s řádnou péčí objevit chybu, nedostatek nebo jinou vadu při přezkoumání Staveniště a Požadavků objedna</w:t>
      </w:r>
      <w:r w:rsidRPr="003C2EE9">
        <w:rPr>
          <w:rFonts w:ascii="Segoe UI" w:hAnsi="Segoe UI" w:cs="Segoe UI"/>
          <w:iCs/>
        </w:rPr>
        <w:softHyphen/>
        <w:t>tele před předložením Nabídky, nesmí být Doba pro dokončení prodloužena a Smluvní cena nesmí být upravena.“</w:t>
      </w:r>
    </w:p>
    <w:p w14:paraId="0D5046E6" w14:textId="1C9DBBA9" w:rsidR="007D78F2" w:rsidRPr="003C2EE9" w:rsidRDefault="007D78F2" w:rsidP="0059421C">
      <w:pPr>
        <w:keepNext/>
        <w:spacing w:line="276" w:lineRule="auto"/>
        <w:jc w:val="both"/>
        <w:rPr>
          <w:rFonts w:ascii="Segoe UI" w:hAnsi="Segoe UI" w:cs="Segoe UI"/>
          <w:b/>
          <w:bCs/>
          <w:iCs/>
        </w:rPr>
      </w:pPr>
      <w:r w:rsidRPr="003C2EE9">
        <w:rPr>
          <w:rFonts w:ascii="Segoe UI" w:hAnsi="Segoe UI" w:cs="Segoe UI"/>
          <w:b/>
          <w:bCs/>
        </w:rPr>
        <w:t xml:space="preserve">Pod-článek 5.2 </w:t>
      </w:r>
      <w:r w:rsidRPr="003C2EE9">
        <w:rPr>
          <w:rFonts w:ascii="Segoe UI" w:hAnsi="Segoe UI" w:cs="Segoe UI"/>
          <w:b/>
          <w:bCs/>
          <w:iCs/>
        </w:rPr>
        <w:t>se nahrazuje novým zněním:</w:t>
      </w:r>
    </w:p>
    <w:p w14:paraId="19ACC281" w14:textId="77777777" w:rsidR="00F41816" w:rsidRDefault="00016F41" w:rsidP="00C85506">
      <w:pPr>
        <w:keepNext/>
        <w:spacing w:line="276" w:lineRule="auto"/>
        <w:jc w:val="both"/>
        <w:rPr>
          <w:rFonts w:ascii="Segoe UI" w:hAnsi="Segoe UI" w:cs="Segoe UI"/>
          <w:iCs/>
        </w:rPr>
      </w:pPr>
      <w:r w:rsidRPr="003C2EE9">
        <w:rPr>
          <w:rFonts w:ascii="Segoe UI" w:hAnsi="Segoe UI" w:cs="Segoe UI"/>
          <w:iCs/>
        </w:rPr>
        <w:t>„</w:t>
      </w:r>
      <w:r w:rsidR="00F41816" w:rsidRPr="00C85506">
        <w:rPr>
          <w:rFonts w:ascii="Segoe UI" w:hAnsi="Segoe UI" w:cs="Segoe UI"/>
          <w:b/>
          <w:bCs/>
          <w:iCs/>
        </w:rPr>
        <w:t>5.2.1</w:t>
      </w:r>
    </w:p>
    <w:p w14:paraId="3F3BD321" w14:textId="7DD49471"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Dokumenty zhotovitele zahrnují technické dokumenty specifikované v Požadavcích objednatele, dokumenty potřebné k získání veškerých povolení, vyjádření, souhlasů, stanovisek a jiných dokladů vyžadovaných právním řádem k provedení a užívání Díla a dokumenty popsané v Pod-článku 5.6 </w:t>
      </w:r>
      <w:r w:rsidR="00A92BB1" w:rsidRPr="003C2EE9">
        <w:rPr>
          <w:rFonts w:ascii="Segoe UI" w:hAnsi="Segoe UI" w:cs="Segoe UI"/>
          <w:iCs/>
        </w:rPr>
        <w:t>[</w:t>
      </w:r>
      <w:r w:rsidRPr="003C2EE9">
        <w:rPr>
          <w:rFonts w:ascii="Segoe UI" w:hAnsi="Segoe UI" w:cs="Segoe UI"/>
          <w:iCs/>
        </w:rPr>
        <w:t>Dokumentace skutečného proveden</w:t>
      </w:r>
      <w:r w:rsidR="00A92BB1" w:rsidRPr="003C2EE9">
        <w:rPr>
          <w:rFonts w:ascii="Segoe UI" w:hAnsi="Segoe UI" w:cs="Segoe UI"/>
          <w:iCs/>
        </w:rPr>
        <w:t>í]</w:t>
      </w:r>
      <w:r w:rsidRPr="003C2EE9">
        <w:rPr>
          <w:rFonts w:ascii="Segoe UI" w:hAnsi="Segoe UI" w:cs="Segoe UI"/>
          <w:iCs/>
        </w:rPr>
        <w:t xml:space="preserve"> a Pod-článku 5.7 </w:t>
      </w:r>
      <w:r w:rsidR="00A92BB1" w:rsidRPr="003C2EE9">
        <w:rPr>
          <w:rFonts w:ascii="Segoe UI" w:hAnsi="Segoe UI" w:cs="Segoe UI"/>
          <w:iCs/>
        </w:rPr>
        <w:t>[</w:t>
      </w:r>
      <w:r w:rsidRPr="003C2EE9">
        <w:rPr>
          <w:rFonts w:ascii="Segoe UI" w:hAnsi="Segoe UI" w:cs="Segoe UI"/>
          <w:iCs/>
        </w:rPr>
        <w:t>Příručky pro provoz a údržbu</w:t>
      </w:r>
      <w:r w:rsidR="00A92BB1" w:rsidRPr="003C2EE9">
        <w:rPr>
          <w:rFonts w:ascii="Segoe UI" w:hAnsi="Segoe UI" w:cs="Segoe UI"/>
          <w:iCs/>
        </w:rPr>
        <w:t>]</w:t>
      </w:r>
      <w:r w:rsidRPr="003C2EE9">
        <w:rPr>
          <w:rFonts w:ascii="Segoe UI" w:hAnsi="Segoe UI" w:cs="Segoe UI"/>
          <w:iCs/>
        </w:rPr>
        <w:t xml:space="preserve">. Není-li v Požadavcích objednatele stanoveno jinak, Dokumenty zhotovitele musí být napsány v jazyce pro komunikaci definovaném v Pod-článku 1.4 </w:t>
      </w:r>
      <w:r w:rsidR="00A92BB1" w:rsidRPr="003C2EE9">
        <w:rPr>
          <w:rFonts w:ascii="Segoe UI" w:hAnsi="Segoe UI" w:cs="Segoe UI"/>
          <w:iCs/>
        </w:rPr>
        <w:t>[</w:t>
      </w:r>
      <w:r w:rsidRPr="003C2EE9">
        <w:rPr>
          <w:rFonts w:ascii="Segoe UI" w:hAnsi="Segoe UI" w:cs="Segoe UI"/>
          <w:iCs/>
        </w:rPr>
        <w:t>Právo a jazyk</w:t>
      </w:r>
      <w:r w:rsidR="00A92BB1" w:rsidRPr="003C2EE9">
        <w:rPr>
          <w:rFonts w:ascii="Segoe UI" w:hAnsi="Segoe UI" w:cs="Segoe UI"/>
          <w:iCs/>
        </w:rPr>
        <w:t>]</w:t>
      </w:r>
      <w:r w:rsidRPr="003C2EE9">
        <w:rPr>
          <w:rFonts w:ascii="Segoe UI" w:hAnsi="Segoe UI" w:cs="Segoe UI"/>
          <w:iCs/>
        </w:rPr>
        <w:t>.</w:t>
      </w:r>
    </w:p>
    <w:p w14:paraId="137D0BD6" w14:textId="7CE235F6"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Zhotovitel musí připravit všechny Dokumenty zhotovitele a musí též připravit jakékoli jiné dokumenty potřebné k udělování pokynů Personálu zhotovitele. Personál </w:t>
      </w:r>
      <w:r w:rsidR="00BD202E">
        <w:rPr>
          <w:rFonts w:ascii="Segoe UI" w:hAnsi="Segoe UI" w:cs="Segoe UI"/>
          <w:iCs/>
        </w:rPr>
        <w:t>o</w:t>
      </w:r>
      <w:r w:rsidRPr="003C2EE9">
        <w:rPr>
          <w:rFonts w:ascii="Segoe UI" w:hAnsi="Segoe UI" w:cs="Segoe UI"/>
          <w:iCs/>
        </w:rPr>
        <w:t>bjednatele má právo kontrolovat přípravu všech těchto dokumentů, kdykoli tato příprava probíhá</w:t>
      </w:r>
      <w:r w:rsidR="00016F41" w:rsidRPr="003C2EE9">
        <w:rPr>
          <w:rFonts w:ascii="Segoe UI" w:hAnsi="Segoe UI" w:cs="Segoe UI"/>
          <w:iCs/>
        </w:rPr>
        <w:t>.</w:t>
      </w:r>
    </w:p>
    <w:p w14:paraId="729D8F86" w14:textId="5F4FABD5"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t>5.2.</w:t>
      </w:r>
      <w:r w:rsidR="00F41816">
        <w:rPr>
          <w:rFonts w:ascii="Segoe UI" w:hAnsi="Segoe UI" w:cs="Segoe UI"/>
          <w:b/>
          <w:bCs/>
          <w:iCs/>
        </w:rPr>
        <w:t>2</w:t>
      </w:r>
    </w:p>
    <w:p w14:paraId="0F0156F7" w14:textId="4B901C61"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Požadavky objednatele stanoví, které z Dokumentů zhotovitele je Zhotovitel povinen předložit k posouzení Správci stavby podle tohoto Pod-článku. Předložením těchto dokumentů </w:t>
      </w:r>
      <w:r w:rsidRPr="003C2EE9">
        <w:rPr>
          <w:rFonts w:ascii="Segoe UI" w:hAnsi="Segoe UI" w:cs="Segoe UI"/>
          <w:iCs/>
        </w:rPr>
        <w:lastRenderedPageBreak/>
        <w:t>Zhotovitel dává najevo, že tyto Dokumenty zhotovitele splňují náležitosti stanovené v Požadavcích objednatele nebo a ve Smlouvě a jsou připraveny k posouzení Správcem stavby.</w:t>
      </w:r>
    </w:p>
    <w:p w14:paraId="4171F9E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takto předložené Dokumenty zhotovitele povinen posoudit ve lhůtě 21 dní potom, co mu budou tyto dokumenty doručeny (dále jen „lhůta pro posouzení“). Požadavky objednatele mohou stanovit odlišnou délku lhůty pro posouzení jednotlivých Dokumentů zhotovitele.</w:t>
      </w:r>
    </w:p>
    <w:p w14:paraId="4C8DDBC7"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ve lhůtě pro posouzení povinen vydat oznámení o tom, že:</w:t>
      </w:r>
    </w:p>
    <w:p w14:paraId="79354399"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ve vztahu k předloženým Dokumentům zhotovitele nemá žádné námitky (dále jen „oznámení o neuplatnění námitek“); toto oznámení může obsahovat nezávazné připomínky týkající se záležitostí, které podstatně neovlivňují Dílo, nebo</w:t>
      </w:r>
    </w:p>
    <w:p w14:paraId="0B6F2A6A"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předložené Dokumenty zhotovitele jsou v rozporu s Požadavky objednatele nebo se Smlouvou, přičemž Správce stavby je povinen toto oznámení odůvodnit a uvést, v čem jsou uvedené Dokumenty zhotovitele v rozporu s Požadavky objednatele nebo se Smlouvou.</w:t>
      </w:r>
    </w:p>
    <w:p w14:paraId="42BAD24A"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nevydá ve lhůtě pro posouzení žádné oznámení podle předchozího odstavce, přestože mu Zhotovitel poskytl veškeré dokumenty potřebné pro řádné posouzení posuzovaných Dokumentů zhotovitele, včetně Dokumentů zhotovitele, ze kterých posuzované Dokumenty zhotovitele vycházejí nebo s nimi souvisí a Správce stavby k těmto Dokumentům zhotovitele vydal oznámení o neuplatnění námitek, má se za to, že Správce stavby vydal oznámení o neuplatnění námitek.</w:t>
      </w:r>
    </w:p>
    <w:p w14:paraId="14223A0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vydá pokyn, že k posouzení souladu Dokumentů zhotovitele se Smlouvou je nezbytné předložit některé další Dokumenty zhotovitele, je Zhotovitel povinen na vlastní náklad tyto Dokumenty zhotovitele obstarat a bezodkladně je doručit Správci stavby. Pokud Správce stavby vydá oznámení podle výše uvedeného pod-odstavce b) tohoto Pod-článku, tak Zhotovitel:</w:t>
      </w:r>
    </w:p>
    <w:p w14:paraId="0019BE0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upravit Dokumenty zhotovitele tak, aby byly v souladu s Požadavky objednatele a se Smlouvou,</w:t>
      </w:r>
    </w:p>
    <w:p w14:paraId="769C841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znovu odeslat upravené Dokumenty zhotovitele k posouzení Správci stavby, přičemž okamžikem doručení upravených Dokumentů zhotovitele počne Správci stavby běžet nová lhůta pro posouzení a</w:t>
      </w:r>
    </w:p>
    <w:p w14:paraId="6D851763"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není oprávněn k prodloužení Doby pro dokončení, pokud v důsledku úpravy Dokumentů zhotovitele a jejich opětovnému posouzení Správcem stavby ve stanovené lhůtě dojde ke zpoždění postupu prací na Díle.</w:t>
      </w:r>
    </w:p>
    <w:p w14:paraId="25DF2A20"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Jestliže Objednateli vzniknou dodatečné náklady v důsledku opakovaného posuzování Dokumentů zhotovitele Správcem stavby, může Objednatel nárokovat uhrazení těchto dodatečných nákladů na Zhotoviteli v souladu s Pod-článkem 2.5. </w:t>
      </w:r>
    </w:p>
    <w:p w14:paraId="7D5FDC85" w14:textId="0E800317"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lastRenderedPageBreak/>
        <w:t>5.2.</w:t>
      </w:r>
      <w:r w:rsidR="00F41816" w:rsidRPr="00F41816">
        <w:rPr>
          <w:rFonts w:ascii="Segoe UI" w:hAnsi="Segoe UI" w:cs="Segoe UI"/>
          <w:b/>
          <w:bCs/>
          <w:iCs/>
        </w:rPr>
        <w:t>3</w:t>
      </w:r>
    </w:p>
    <w:p w14:paraId="619BE4C8"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Pro každou část Díla, pro jejíž provedení je nezbytné předložit Dokumenty zhotovitele k posouzení Správci stavby, platí, že:</w:t>
      </w:r>
    </w:p>
    <w:p w14:paraId="34A4C046"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nesmí být zahájeno provádění takovéto části Díla, dokud Správce stavby nevydá oznámení o neuplatnění námitek (nebo dokud Správci stavby marně neuplyne lhůta pro uplatnění námitek) pro všechny Dokumenty zhotovitele, které jsou relevantní k jejímu projektování a provedení;</w:t>
      </w:r>
    </w:p>
    <w:p w14:paraId="2F70FB52"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provedení takové části Díla musí být v souladu s Dokumenty zhotovitele;</w:t>
      </w:r>
    </w:p>
    <w:p w14:paraId="1C6653FB" w14:textId="145BB09C"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jestliže má Zhotovitel v úmyslu změnit některé z Dokumentů zhotovitele, které již dříve byly posuzovány Správcem stavby podle Pod-článku 5.2.</w:t>
      </w:r>
      <w:r w:rsidR="00B25FB0">
        <w:rPr>
          <w:rFonts w:ascii="Segoe UI" w:hAnsi="Segoe UI" w:cs="Segoe UI"/>
          <w:sz w:val="22"/>
          <w:szCs w:val="22"/>
        </w:rPr>
        <w:t>2</w:t>
      </w:r>
      <w:r w:rsidRPr="003C2EE9">
        <w:rPr>
          <w:rFonts w:ascii="Segoe UI" w:hAnsi="Segoe UI" w:cs="Segoe UI"/>
          <w:sz w:val="22"/>
          <w:szCs w:val="22"/>
        </w:rPr>
        <w:t>, je povinen písemně požádat Správce stavby o možnost provedení změny Dokumentů zhotovitele (dále jen „žádost o změnu“) a žádost dostatečně zdůvodnit. Pokud Zhotovitel započal s prováděním části Díla, které se dotýká požadovaná změna Dokumentů zhotovitele, pak:</w:t>
      </w:r>
    </w:p>
    <w:p w14:paraId="1CB079D6" w14:textId="7777777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musí přerušit práce na této části Díla;</w:t>
      </w:r>
    </w:p>
    <w:p w14:paraId="393EBC51" w14:textId="5012CBF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 posouzení žádosti o změnu se použije postup pro posouzení Dokumentace zhotovitele uvedený v Pod-článku 5.2.</w:t>
      </w:r>
      <w:r w:rsidR="00B25FB0">
        <w:rPr>
          <w:rFonts w:ascii="Segoe UI" w:eastAsiaTheme="minorHAnsi" w:hAnsi="Segoe UI" w:cs="Segoe UI"/>
          <w:iCs/>
          <w:kern w:val="2"/>
          <w:lang w:eastAsia="en-US" w:bidi="ar-SA"/>
          <w14:ligatures w14:val="standardContextual"/>
        </w:rPr>
        <w:t>2</w:t>
      </w:r>
      <w:r w:rsidRPr="003C2EE9">
        <w:rPr>
          <w:rFonts w:ascii="Segoe UI" w:eastAsiaTheme="minorHAnsi" w:hAnsi="Segoe UI" w:cs="Segoe UI"/>
          <w:iCs/>
          <w:kern w:val="2"/>
          <w:lang w:eastAsia="en-US" w:bidi="ar-SA"/>
          <w14:ligatures w14:val="standardContextual"/>
        </w:rPr>
        <w:t>;</w:t>
      </w:r>
    </w:p>
    <w:p w14:paraId="2E6C623C" w14:textId="36CB4465" w:rsidR="00016F41" w:rsidRPr="003C2EE9" w:rsidRDefault="00016F41" w:rsidP="003C2EE9">
      <w:pPr>
        <w:spacing w:line="276" w:lineRule="auto"/>
        <w:jc w:val="both"/>
        <w:rPr>
          <w:rFonts w:ascii="Segoe UI" w:hAnsi="Segoe UI" w:cs="Segoe UI"/>
          <w:iCs/>
        </w:rPr>
      </w:pPr>
      <w:r w:rsidRPr="003C2EE9">
        <w:rPr>
          <w:rFonts w:ascii="Segoe UI" w:hAnsi="Segoe UI" w:cs="Segoe UI"/>
          <w:iCs/>
        </w:rPr>
        <w:t>práce na části Díla nesmí být obnoveny do té doby, než Správce stavby vydá oznámení o neuplatnění námitek (nebo než Správci stavby marně uplyne lhůta pro uplatnění námitek) pro žádost o změnu.“</w:t>
      </w:r>
    </w:p>
    <w:p w14:paraId="4EF4416E" w14:textId="0E106AE6" w:rsidR="00016F41" w:rsidRPr="003C2EE9" w:rsidRDefault="00045D1A" w:rsidP="00F41816">
      <w:pPr>
        <w:keepNext/>
        <w:spacing w:line="276" w:lineRule="auto"/>
        <w:jc w:val="both"/>
        <w:rPr>
          <w:rFonts w:ascii="Segoe UI" w:hAnsi="Segoe UI" w:cs="Segoe UI"/>
          <w:b/>
          <w:bCs/>
        </w:rPr>
      </w:pPr>
      <w:r w:rsidRPr="003C2EE9">
        <w:rPr>
          <w:rFonts w:ascii="Segoe UI" w:hAnsi="Segoe UI" w:cs="Segoe UI"/>
          <w:b/>
          <w:bCs/>
        </w:rPr>
        <w:t xml:space="preserve">Pod-článek 5.6 </w:t>
      </w:r>
      <w:r w:rsidR="00AD4E17" w:rsidRPr="003C2EE9">
        <w:rPr>
          <w:rFonts w:ascii="Segoe UI" w:hAnsi="Segoe UI" w:cs="Segoe UI"/>
          <w:b/>
          <w:bCs/>
        </w:rPr>
        <w:t>se nahrazuje novým</w:t>
      </w:r>
      <w:r w:rsidRPr="003C2EE9">
        <w:rPr>
          <w:rFonts w:ascii="Segoe UI" w:hAnsi="Segoe UI" w:cs="Segoe UI"/>
          <w:b/>
          <w:bCs/>
        </w:rPr>
        <w:t xml:space="preserve"> zněním:</w:t>
      </w:r>
    </w:p>
    <w:p w14:paraId="05087F81" w14:textId="05EFFB6C" w:rsidR="00045D1A" w:rsidRPr="003C2EE9" w:rsidRDefault="00045D1A" w:rsidP="003C2EE9">
      <w:pPr>
        <w:spacing w:line="276" w:lineRule="auto"/>
        <w:jc w:val="both"/>
        <w:rPr>
          <w:rFonts w:ascii="Segoe UI" w:hAnsi="Segoe UI" w:cs="Segoe UI"/>
          <w:iCs/>
        </w:rPr>
      </w:pPr>
      <w:r w:rsidRPr="003C2EE9">
        <w:rPr>
          <w:rFonts w:ascii="Segoe UI" w:hAnsi="Segoe UI" w:cs="Segoe UI"/>
          <w:iCs/>
        </w:rPr>
        <w:t>„Požadavky</w:t>
      </w:r>
      <w:r w:rsidR="00150ECD">
        <w:rPr>
          <w:rFonts w:ascii="Segoe UI" w:hAnsi="Segoe UI" w:cs="Segoe UI"/>
          <w:iCs/>
        </w:rPr>
        <w:t xml:space="preserve"> na realizační dokumentaci a</w:t>
      </w:r>
      <w:r w:rsidRPr="003C2EE9">
        <w:rPr>
          <w:rFonts w:ascii="Segoe UI" w:hAnsi="Segoe UI" w:cs="Segoe UI"/>
          <w:iCs/>
        </w:rPr>
        <w:t xml:space="preserve"> na dokumentaci skutečného provedení stavby jsou uvedeny v Požadavcích objednatele.“</w:t>
      </w:r>
    </w:p>
    <w:p w14:paraId="6B07EE1C" w14:textId="5CFEF01A" w:rsidR="00FD1B10" w:rsidRPr="003C2EE9" w:rsidRDefault="00FD1B10" w:rsidP="003C2EE9">
      <w:pPr>
        <w:spacing w:line="276" w:lineRule="auto"/>
        <w:jc w:val="both"/>
        <w:rPr>
          <w:rFonts w:ascii="Segoe UI" w:hAnsi="Segoe UI" w:cs="Segoe UI"/>
          <w:b/>
          <w:bCs/>
        </w:rPr>
      </w:pPr>
      <w:r w:rsidRPr="003C2EE9">
        <w:rPr>
          <w:rFonts w:ascii="Segoe UI" w:hAnsi="Segoe UI" w:cs="Segoe UI"/>
          <w:b/>
          <w:bCs/>
          <w:iCs/>
        </w:rPr>
        <w:t xml:space="preserve">Pod-článek 6.5 </w:t>
      </w:r>
      <w:r w:rsidR="00AD4E17" w:rsidRPr="003C2EE9">
        <w:rPr>
          <w:rFonts w:ascii="Segoe UI" w:hAnsi="Segoe UI" w:cs="Segoe UI"/>
          <w:b/>
          <w:bCs/>
        </w:rPr>
        <w:t>se nahrazuje novým</w:t>
      </w:r>
      <w:r w:rsidRPr="003C2EE9">
        <w:rPr>
          <w:rFonts w:ascii="Segoe UI" w:hAnsi="Segoe UI" w:cs="Segoe UI"/>
          <w:b/>
          <w:bCs/>
        </w:rPr>
        <w:t xml:space="preserve"> zněním:</w:t>
      </w:r>
    </w:p>
    <w:p w14:paraId="6FB8140F" w14:textId="59EE6D53" w:rsidR="00FD1B10" w:rsidRPr="003C2EE9" w:rsidRDefault="00FD1B10" w:rsidP="003C2EE9">
      <w:pPr>
        <w:spacing w:line="276" w:lineRule="auto"/>
        <w:jc w:val="both"/>
        <w:rPr>
          <w:rFonts w:ascii="Segoe UI" w:hAnsi="Segoe UI" w:cs="Segoe UI"/>
          <w:iCs/>
        </w:rPr>
      </w:pPr>
      <w:r w:rsidRPr="003C2EE9">
        <w:rPr>
          <w:rFonts w:ascii="Segoe UI" w:hAnsi="Segoe UI" w:cs="Segoe UI"/>
          <w:iCs/>
        </w:rPr>
        <w:t>„Na Staveništi se mohou vykonávat práce bez jakéhokoliv časového omezení, ledaže platné a účinné Právní předpisy nebo správní rozhodnutí stanoví nebo Správce stavby odůvodněně určí svým pokynem jinak.“</w:t>
      </w:r>
    </w:p>
    <w:p w14:paraId="71934EF0" w14:textId="77777777" w:rsidR="003D0D7A" w:rsidRPr="003C2EE9" w:rsidRDefault="003D0D7A" w:rsidP="003C2EE9">
      <w:pPr>
        <w:spacing w:line="276" w:lineRule="auto"/>
        <w:jc w:val="both"/>
        <w:rPr>
          <w:rFonts w:ascii="Segoe UI" w:hAnsi="Segoe UI" w:cs="Segoe UI"/>
          <w:b/>
          <w:bCs/>
          <w:iCs/>
        </w:rPr>
      </w:pPr>
      <w:r w:rsidRPr="003C2EE9">
        <w:rPr>
          <w:rFonts w:ascii="Segoe UI" w:hAnsi="Segoe UI" w:cs="Segoe UI"/>
          <w:b/>
          <w:bCs/>
          <w:iCs/>
        </w:rPr>
        <w:t>V prvním odstavci Pod-článku 6.7 se odstraňuje druhá věta.</w:t>
      </w:r>
    </w:p>
    <w:p w14:paraId="41393140" w14:textId="600354BB" w:rsidR="000A684D" w:rsidRPr="003C2EE9" w:rsidRDefault="000A684D" w:rsidP="003C2EE9">
      <w:pPr>
        <w:spacing w:line="276" w:lineRule="auto"/>
        <w:jc w:val="both"/>
        <w:rPr>
          <w:rFonts w:ascii="Segoe UI" w:hAnsi="Segoe UI" w:cs="Segoe UI"/>
          <w:b/>
          <w:bCs/>
          <w:iCs/>
        </w:rPr>
      </w:pPr>
      <w:r w:rsidRPr="003C2EE9">
        <w:rPr>
          <w:rFonts w:ascii="Segoe UI" w:hAnsi="Segoe UI" w:cs="Segoe UI"/>
          <w:b/>
          <w:bCs/>
          <w:iCs/>
        </w:rPr>
        <w:t xml:space="preserve">Na konec Pod-článku 6.7 se </w:t>
      </w:r>
      <w:r w:rsidR="006E042D" w:rsidRPr="003C2EE9">
        <w:rPr>
          <w:rFonts w:ascii="Segoe UI" w:hAnsi="Segoe UI" w:cs="Segoe UI"/>
          <w:b/>
          <w:bCs/>
          <w:iCs/>
        </w:rPr>
        <w:t xml:space="preserve">doplňuje </w:t>
      </w:r>
      <w:r w:rsidR="00F41816">
        <w:rPr>
          <w:rFonts w:ascii="Segoe UI" w:hAnsi="Segoe UI" w:cs="Segoe UI"/>
          <w:b/>
          <w:bCs/>
          <w:iCs/>
        </w:rPr>
        <w:t>text tohoto znění</w:t>
      </w:r>
      <w:r w:rsidRPr="003C2EE9">
        <w:rPr>
          <w:rFonts w:ascii="Segoe UI" w:hAnsi="Segoe UI" w:cs="Segoe UI"/>
          <w:b/>
          <w:bCs/>
          <w:iCs/>
        </w:rPr>
        <w:t>:</w:t>
      </w:r>
    </w:p>
    <w:p w14:paraId="1A8A8359"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musí zajistit dodržování podmínek z hlediska bezpečnosti a ochrany zdraví při práci podle zákona č. 262/2006 Sb., zákoníku práce, zákona č. 309/2006 Sb., o zajištění dalších podmínek bezpečnosti a ochrany zdraví při práci a souvisejících prováděcích předpisů, včetně:</w:t>
      </w:r>
    </w:p>
    <w:p w14:paraId="4EDDAA1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zákonných požadavků týkajících se provozu vyhrazených technických zařízení,</w:t>
      </w:r>
    </w:p>
    <w:p w14:paraId="28D366D6"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na bezpečný provoz a používání strojů, technických zařízení, přístrojů a nářadí,</w:t>
      </w:r>
    </w:p>
    <w:p w14:paraId="511CECD8"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lastRenderedPageBreak/>
        <w:t>zavedení systému požární ochrany podle příslušných Právních předpisů,</w:t>
      </w:r>
    </w:p>
    <w:p w14:paraId="5DB6F0C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zavedení systému nakládání s odpady podle zákona o odpadech,</w:t>
      </w:r>
    </w:p>
    <w:p w14:paraId="4E403273"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zákona o chemických látkách a chemických přípravcích,</w:t>
      </w:r>
    </w:p>
    <w:p w14:paraId="0FDC410B"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v dopravě, které je zaměstnavatel povinen zajistit při provozování dopravy dopravními prostředky.</w:t>
      </w:r>
    </w:p>
    <w:p w14:paraId="0FB7FF9E"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Plní-li na jednom pracovišti úkoly zaměstnanci dvou a více zaměstnavatelů, jsou zaměstnavatelé povinni vzájemně se písemně informovat o rizicích a přijatých opatřeních k ochraně před jejich působením.</w:t>
      </w:r>
    </w:p>
    <w:p w14:paraId="20D601D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je povinen plnit veškeré povinnosti vyplývající pro něj ze zákona č. 309/2006 Sb., o zajištění dalších podmínek bezpečnosti a ochrany zdraví při práci, zejména ve vztahu ke koordinátorovi bezpečnosti a ochrany zdraví při práci na Staveništi.</w:t>
      </w:r>
    </w:p>
    <w:p w14:paraId="4D11DD8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Dále je Zhotovitel povinen zavázat jiné fyzické osoby působící s jeho vědomím při provádění Díla:</w:t>
      </w:r>
    </w:p>
    <w:p w14:paraId="416CCCB3"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k dodržování předpisů v bezpečnosti a ochraně zdraví a k povinnosti používat osobní ochranné prostředky, technické zařízení, přístroje a nářadí splňující požadavky zvláštních předpisů,</w:t>
      </w:r>
    </w:p>
    <w:p w14:paraId="05F5D981"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k povinnosti 5 dnů před převzetím pracoviště informovat Správce stavby o všech okolnostech, které by mohly vést ke zvýšení rizika ohrožení života a poškození zdraví jiných pracovníků. </w:t>
      </w:r>
    </w:p>
    <w:p w14:paraId="43A5E19C"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Neplnění výše uvedených povinností se považuje za neplnění povinností Zhotovitele podle Smlouvy.“</w:t>
      </w:r>
    </w:p>
    <w:p w14:paraId="5A56CCA0" w14:textId="1A1B8F95" w:rsidR="00EA7899" w:rsidRPr="003C2EE9" w:rsidRDefault="00EA7899" w:rsidP="003C2EE9">
      <w:pPr>
        <w:spacing w:line="276" w:lineRule="auto"/>
        <w:jc w:val="both"/>
        <w:rPr>
          <w:rFonts w:ascii="Segoe UI" w:hAnsi="Segoe UI" w:cs="Segoe UI"/>
          <w:b/>
          <w:bCs/>
          <w:iCs/>
        </w:rPr>
      </w:pPr>
      <w:r w:rsidRPr="003C2EE9">
        <w:rPr>
          <w:rFonts w:ascii="Segoe UI" w:hAnsi="Segoe UI" w:cs="Segoe UI"/>
          <w:b/>
          <w:bCs/>
          <w:iCs/>
        </w:rPr>
        <w:t>Pod-článek 6.8 se v prvním odstavci doplňuje takto:</w:t>
      </w:r>
    </w:p>
    <w:p w14:paraId="62F843FE" w14:textId="7AD67FCB" w:rsidR="00EA7899" w:rsidRPr="003C2EE9" w:rsidRDefault="00F412E0" w:rsidP="003C2EE9">
      <w:pPr>
        <w:spacing w:line="276" w:lineRule="auto"/>
        <w:jc w:val="both"/>
        <w:rPr>
          <w:rFonts w:ascii="Segoe UI" w:hAnsi="Segoe UI" w:cs="Segoe UI"/>
          <w:iCs/>
        </w:rPr>
      </w:pPr>
      <w:r w:rsidRPr="003C2EE9">
        <w:rPr>
          <w:rFonts w:ascii="Segoe UI" w:hAnsi="Segoe UI" w:cs="Segoe UI"/>
          <w:iCs/>
        </w:rPr>
        <w:t>Během projektování a provádění Díla</w:t>
      </w:r>
      <w:r w:rsidR="009848AD" w:rsidRPr="003C2EE9">
        <w:rPr>
          <w:rFonts w:ascii="Segoe UI" w:hAnsi="Segoe UI" w:cs="Segoe UI"/>
          <w:iCs/>
        </w:rPr>
        <w:t>,</w:t>
      </w:r>
      <w:r w:rsidRPr="003C2EE9">
        <w:rPr>
          <w:rFonts w:ascii="Segoe UI" w:hAnsi="Segoe UI" w:cs="Segoe UI"/>
          <w:iCs/>
        </w:rPr>
        <w:t xml:space="preserve"> a tak dlouho poté, jak je to nutné pro splnění závazků Zhotovitele, musí Zhotovitel poskytnout veškerý potřebný dozor při plánování, organizování, řízení, vedení, kontrolování a zkoušení prací. </w:t>
      </w:r>
      <w:r w:rsidR="009848AD" w:rsidRPr="003C2EE9">
        <w:rPr>
          <w:rFonts w:ascii="Segoe UI" w:hAnsi="Segoe UI" w:cs="Segoe UI"/>
          <w:iCs/>
        </w:rPr>
        <w:t>Povinnost d</w:t>
      </w:r>
      <w:r w:rsidRPr="003C2EE9">
        <w:rPr>
          <w:rFonts w:ascii="Segoe UI" w:hAnsi="Segoe UI" w:cs="Segoe UI"/>
          <w:iCs/>
        </w:rPr>
        <w:t>ozor</w:t>
      </w:r>
      <w:r w:rsidR="009848AD" w:rsidRPr="003C2EE9">
        <w:rPr>
          <w:rFonts w:ascii="Segoe UI" w:hAnsi="Segoe UI" w:cs="Segoe UI"/>
          <w:iCs/>
        </w:rPr>
        <w:t>u</w:t>
      </w:r>
      <w:r w:rsidRPr="003C2EE9">
        <w:rPr>
          <w:rFonts w:ascii="Segoe UI" w:hAnsi="Segoe UI" w:cs="Segoe UI"/>
          <w:iCs/>
        </w:rPr>
        <w:t xml:space="preserve"> dle tohoto pod-článku zahrnuje i povinnost zajistit dozor projektanta při provádění Díla dle § 161 odst. 3 </w:t>
      </w:r>
      <w:r w:rsidR="00F41816">
        <w:rPr>
          <w:rFonts w:ascii="Segoe UI" w:hAnsi="Segoe UI" w:cs="Segoe UI"/>
          <w:iCs/>
        </w:rPr>
        <w:t>stavebního zákona</w:t>
      </w:r>
      <w:r w:rsidRPr="003C2EE9">
        <w:rPr>
          <w:rFonts w:ascii="Segoe UI" w:hAnsi="Segoe UI" w:cs="Segoe UI"/>
          <w:iCs/>
        </w:rPr>
        <w:t>.</w:t>
      </w:r>
    </w:p>
    <w:p w14:paraId="6720F85E" w14:textId="668A3B1D" w:rsidR="00C2334E" w:rsidRPr="003C2EE9" w:rsidRDefault="00C2334E" w:rsidP="0059421C">
      <w:pPr>
        <w:keepNext/>
        <w:spacing w:line="276" w:lineRule="auto"/>
        <w:jc w:val="both"/>
        <w:rPr>
          <w:rFonts w:ascii="Segoe UI" w:hAnsi="Segoe UI" w:cs="Segoe UI"/>
          <w:b/>
          <w:bCs/>
          <w:iCs/>
        </w:rPr>
      </w:pPr>
      <w:r w:rsidRPr="003C2EE9">
        <w:rPr>
          <w:rFonts w:ascii="Segoe UI" w:hAnsi="Segoe UI" w:cs="Segoe UI"/>
          <w:b/>
          <w:bCs/>
          <w:iCs/>
        </w:rPr>
        <w:t>Pod-člán</w:t>
      </w:r>
      <w:r w:rsidR="007875D2" w:rsidRPr="003C2EE9">
        <w:rPr>
          <w:rFonts w:ascii="Segoe UI" w:hAnsi="Segoe UI" w:cs="Segoe UI"/>
          <w:b/>
          <w:bCs/>
          <w:iCs/>
        </w:rPr>
        <w:t>ek</w:t>
      </w:r>
      <w:r w:rsidRPr="003C2EE9">
        <w:rPr>
          <w:rFonts w:ascii="Segoe UI" w:hAnsi="Segoe UI" w:cs="Segoe UI"/>
          <w:b/>
          <w:bCs/>
          <w:iCs/>
        </w:rPr>
        <w:t xml:space="preserve"> 6.9 se</w:t>
      </w:r>
      <w:r w:rsidR="007875D2" w:rsidRPr="003C2EE9">
        <w:rPr>
          <w:rFonts w:ascii="Segoe UI" w:hAnsi="Segoe UI" w:cs="Segoe UI"/>
          <w:b/>
          <w:bCs/>
          <w:iCs/>
        </w:rPr>
        <w:t xml:space="preserve"> na konci</w:t>
      </w:r>
      <w:r w:rsidRPr="003C2EE9">
        <w:rPr>
          <w:rFonts w:ascii="Segoe UI" w:hAnsi="Segoe UI" w:cs="Segoe UI"/>
          <w:b/>
          <w:bCs/>
          <w:iCs/>
        </w:rPr>
        <w:t xml:space="preserve"> </w:t>
      </w:r>
      <w:r w:rsidR="0062631F" w:rsidRPr="003C2EE9">
        <w:rPr>
          <w:rFonts w:ascii="Segoe UI" w:hAnsi="Segoe UI" w:cs="Segoe UI"/>
          <w:b/>
          <w:bCs/>
          <w:iCs/>
        </w:rPr>
        <w:t xml:space="preserve">doplňuje </w:t>
      </w:r>
      <w:r w:rsidR="007875D2" w:rsidRPr="003C2EE9">
        <w:rPr>
          <w:rFonts w:ascii="Segoe UI" w:hAnsi="Segoe UI" w:cs="Segoe UI"/>
          <w:b/>
          <w:bCs/>
          <w:iCs/>
        </w:rPr>
        <w:t>takto</w:t>
      </w:r>
      <w:r w:rsidRPr="003C2EE9">
        <w:rPr>
          <w:rFonts w:ascii="Segoe UI" w:hAnsi="Segoe UI" w:cs="Segoe UI"/>
          <w:b/>
          <w:bCs/>
          <w:iCs/>
        </w:rPr>
        <w:t>:</w:t>
      </w:r>
    </w:p>
    <w:p w14:paraId="7357CF32" w14:textId="1F19751F" w:rsidR="007F2AF5" w:rsidRDefault="245868E4" w:rsidP="00CA5DEA">
      <w:pPr>
        <w:spacing w:before="120" w:after="120" w:line="276" w:lineRule="auto"/>
        <w:jc w:val="both"/>
        <w:rPr>
          <w:rFonts w:ascii="Segoe UI" w:hAnsi="Segoe UI" w:cs="Segoe UI"/>
        </w:rPr>
      </w:pPr>
      <w:r w:rsidRPr="4D05C2F3">
        <w:rPr>
          <w:rFonts w:ascii="Segoe UI" w:hAnsi="Segoe UI" w:cs="Segoe UI"/>
        </w:rPr>
        <w:t>„Zhotovitel i jeho Podzhotovitelé musí vedení provádění Díla a vybrané činnosti ve výstavbě zabezpečit fyzickými osobami, které získaly oprávnění k výkonu těchto činností podle zvláštních předpisů</w:t>
      </w:r>
      <w:r w:rsidR="180BB3A7" w:rsidRPr="4D05C2F3">
        <w:rPr>
          <w:rFonts w:ascii="Segoe UI" w:hAnsi="Segoe UI" w:cs="Segoe UI"/>
        </w:rPr>
        <w:t xml:space="preserve">, </w:t>
      </w:r>
      <w:r w:rsidRPr="4D05C2F3">
        <w:rPr>
          <w:rFonts w:ascii="Segoe UI" w:hAnsi="Segoe UI" w:cs="Segoe UI"/>
        </w:rPr>
        <w:t>a to v počtu, o zkušenostech a odborné kvalifikaci</w:t>
      </w:r>
      <w:r w:rsidR="00CA5DEA">
        <w:rPr>
          <w:rFonts w:ascii="Segoe UI" w:hAnsi="Segoe UI" w:cs="Segoe UI"/>
        </w:rPr>
        <w:t xml:space="preserve"> dle podmínek kvalifikace, jak byly vymezeny v zadávací dokumentaci</w:t>
      </w:r>
      <w:r w:rsidRPr="4D05C2F3">
        <w:rPr>
          <w:rFonts w:ascii="Segoe UI" w:hAnsi="Segoe UI" w:cs="Segoe UI"/>
        </w:rPr>
        <w:t xml:space="preserve"> veřejné zakázky na provedení Díla.</w:t>
      </w:r>
    </w:p>
    <w:p w14:paraId="0FA61FD8" w14:textId="4A9C2FFE" w:rsidR="007F2AF5" w:rsidRPr="00CA5DEA" w:rsidRDefault="1C1EAE90" w:rsidP="00CA5DEA">
      <w:pPr>
        <w:spacing w:before="120" w:after="120" w:line="276" w:lineRule="auto"/>
        <w:jc w:val="both"/>
        <w:rPr>
          <w:rFonts w:ascii="Segoe UI" w:hAnsi="Segoe UI" w:cs="Segoe UI"/>
        </w:rPr>
      </w:pPr>
      <w:r w:rsidRPr="4D05C2F3">
        <w:rPr>
          <w:rFonts w:ascii="Segoe UI" w:hAnsi="Segoe UI" w:cs="Segoe UI"/>
        </w:rPr>
        <w:t>Zhotovitel je povinen po celou dobu trvání Smlouvy disponovat kvalifikací, kterou prokázal v rámci zadávacího řízení před uzavřením Smlouvy. Vedle požadavků plynoucích ze zadávací dokumentace musí Zhotovitel při plnění předmětu Smlouvy rovněž zajistit služby</w:t>
      </w:r>
    </w:p>
    <w:p w14:paraId="7320644D" w14:textId="14979675" w:rsidR="007F2AF5"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lastRenderedPageBreak/>
        <w:t>konzultačního inženýra, jakožto osoby s praxí při aplikaci vzorových podmínek FIDIC YELLOW BOOK</w:t>
      </w:r>
      <w:r w:rsidR="6EFB9763" w:rsidRPr="4D05C2F3">
        <w:rPr>
          <w:rFonts w:ascii="Segoe UI" w:hAnsi="Segoe UI" w:cs="Segoe UI"/>
          <w:sz w:val="22"/>
          <w:szCs w:val="22"/>
        </w:rPr>
        <w:t>,</w:t>
      </w:r>
    </w:p>
    <w:p w14:paraId="01DEB48C" w14:textId="7A979846" w:rsidR="007F2AF5" w:rsidRPr="00CA5DEA"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t>specialisty na inženýrskou činnost, zejm. ve vazbě na Zařízení záležitosti v souladu s ustanoveními Smlouvy.</w:t>
      </w:r>
    </w:p>
    <w:p w14:paraId="2439E6CF" w14:textId="2849EF25" w:rsidR="007F2AF5" w:rsidRDefault="1C1EAE90" w:rsidP="00CA5DEA">
      <w:pPr>
        <w:spacing w:before="120" w:after="120" w:line="276" w:lineRule="auto"/>
        <w:jc w:val="both"/>
        <w:rPr>
          <w:rFonts w:ascii="Segoe UI" w:hAnsi="Segoe UI" w:cs="Segoe UI"/>
        </w:rPr>
      </w:pPr>
      <w:r w:rsidRPr="4D05C2F3">
        <w:rPr>
          <w:rFonts w:ascii="Segoe UI" w:hAnsi="Segoe UI" w:cs="Segoe UI"/>
        </w:rPr>
        <w:t>Pokud bude tyto požadavky splňovat některý jiný člen týmu, prostřednictvím kterého Zhotovitel prokázal splnění kvalifikace v zadávacím řízení, Objednatel připouští, aby byla funkce konzultačního inženýra či specialisty na inženýrskou činnost vykonávána takovým členem týmu.</w:t>
      </w:r>
    </w:p>
    <w:p w14:paraId="084173D3" w14:textId="5C584C12" w:rsidR="00457A11" w:rsidRPr="003C2EE9" w:rsidRDefault="5FCA85C7" w:rsidP="00CA5DEA">
      <w:pPr>
        <w:spacing w:before="120" w:after="120" w:line="276" w:lineRule="auto"/>
        <w:jc w:val="both"/>
        <w:rPr>
          <w:rFonts w:ascii="Segoe UI" w:hAnsi="Segoe UI" w:cs="Segoe UI"/>
        </w:rPr>
      </w:pPr>
      <w:r w:rsidRPr="08A5D69C">
        <w:rPr>
          <w:rFonts w:ascii="Segoe UI" w:hAnsi="Segoe UI" w:cs="Segoe UI"/>
        </w:rPr>
        <w:t>Zhotovitel se zavazuje realizovat Dílo v maximálním rozsahu prostřednictvím realizačního týmu, tj. osob, kterými byla prokazována kvalifikace (člen realizačního týmu dále také jako „</w:t>
      </w:r>
      <w:r w:rsidRPr="08A5D69C">
        <w:rPr>
          <w:rFonts w:ascii="Segoe UI" w:hAnsi="Segoe UI" w:cs="Segoe UI"/>
          <w:b/>
          <w:bCs/>
          <w:i/>
          <w:iCs/>
        </w:rPr>
        <w:t>odborná osoba</w:t>
      </w:r>
      <w:r w:rsidRPr="08A5D69C">
        <w:rPr>
          <w:rFonts w:ascii="Segoe UI" w:hAnsi="Segoe UI" w:cs="Segoe UI"/>
        </w:rPr>
        <w:t>“). Zhotovitel je oprávněn změnit odbornou osobu či poddodavatele pouze z vážných důvodů, a to s předchozím písemným souhlasem Objednatele (osoby oprávněné jednat ve věcech realizace stavby). Žádost o souhlas se změnou odborné osoby či poddodavatele bude doložena doklady potřebnými k prokázání požadované kvalifikace v zadávacím řízení. Objednatel vydá písemný souhlas se změnou odborné osoby nebo poddodavatele do 14 kalendářních dnů od doručení žádosti a všech potřebných dokladů za podmínky, že nová odborná osoba či poddodavatel bude splňovat potřebnou kvalifikaci. Nová odborná osoba či poddodavatel musí disponovat minimálně stejnou kvalifikací, jaká byla po této osobě požadována v Zadávacích podmínkách Veřejné zakázky. Objednatel nesmí souhlas se změnou osoby či poddodavatele bez vážných objektivních důvodů odmítnout, pokud mu budou Zhotovitelem příslušné doklady předloženy.</w:t>
      </w:r>
      <w:r w:rsidR="6AB293F1" w:rsidRPr="08A5D69C">
        <w:rPr>
          <w:rFonts w:ascii="Segoe UI" w:hAnsi="Segoe UI" w:cs="Segoe UI"/>
        </w:rPr>
        <w:t>“</w:t>
      </w:r>
    </w:p>
    <w:p w14:paraId="31621842" w14:textId="1C77C3FF" w:rsidR="007875D2" w:rsidRPr="003C2EE9" w:rsidRDefault="007875D2" w:rsidP="0059421C">
      <w:pPr>
        <w:keepNext/>
        <w:spacing w:line="276" w:lineRule="auto"/>
        <w:jc w:val="both"/>
        <w:rPr>
          <w:rFonts w:ascii="Segoe UI" w:hAnsi="Segoe UI" w:cs="Segoe UI"/>
          <w:iCs/>
        </w:rPr>
      </w:pPr>
      <w:r w:rsidRPr="003C2EE9">
        <w:rPr>
          <w:rFonts w:ascii="Segoe UI" w:hAnsi="Segoe UI" w:cs="Segoe UI"/>
          <w:b/>
          <w:bCs/>
          <w:iCs/>
        </w:rPr>
        <w:t>Pod-článek 7.6 se na konci doplňuje takto:</w:t>
      </w:r>
      <w:r w:rsidRPr="003C2EE9">
        <w:rPr>
          <w:rFonts w:ascii="Segoe UI" w:hAnsi="Segoe UI" w:cs="Segoe UI"/>
          <w:iCs/>
        </w:rPr>
        <w:t xml:space="preserve"> </w:t>
      </w:r>
    </w:p>
    <w:p w14:paraId="1A630406" w14:textId="471FFE0D" w:rsidR="00895CC5" w:rsidRPr="003C2EE9" w:rsidRDefault="00895CC5" w:rsidP="003C2EE9">
      <w:pPr>
        <w:spacing w:line="276" w:lineRule="auto"/>
        <w:jc w:val="both"/>
        <w:rPr>
          <w:rFonts w:ascii="Segoe UI" w:hAnsi="Segoe UI" w:cs="Segoe UI"/>
          <w:iCs/>
        </w:rPr>
      </w:pPr>
      <w:r w:rsidRPr="003C2EE9">
        <w:rPr>
          <w:rFonts w:ascii="Segoe UI" w:hAnsi="Segoe UI" w:cs="Segoe UI"/>
          <w:iCs/>
        </w:rPr>
        <w:t>„Rozsah, ve kterém by byl k platbě za práci oprávněn Zhotovitel, se určí postupem stanoveným pro oceňování změn Díla podle Pod-článku 13.3 (Postup při variaci).“</w:t>
      </w:r>
    </w:p>
    <w:p w14:paraId="6A153227" w14:textId="5752BA86" w:rsidR="00500270" w:rsidRPr="003C2EE9" w:rsidRDefault="00500270" w:rsidP="003C2EE9">
      <w:pPr>
        <w:spacing w:line="276" w:lineRule="auto"/>
        <w:jc w:val="both"/>
        <w:rPr>
          <w:rFonts w:ascii="Segoe UI" w:hAnsi="Segoe UI" w:cs="Segoe UI"/>
          <w:b/>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8.1 </w:t>
      </w:r>
      <w:r w:rsidR="00173603" w:rsidRPr="003C2EE9">
        <w:rPr>
          <w:rFonts w:ascii="Segoe UI" w:hAnsi="Segoe UI" w:cs="Segoe UI"/>
          <w:b/>
          <w:bCs/>
          <w:iCs/>
        </w:rPr>
        <w:t>se</w:t>
      </w:r>
      <w:r w:rsidR="0040740F" w:rsidRPr="003C2EE9">
        <w:rPr>
          <w:rFonts w:ascii="Segoe UI" w:hAnsi="Segoe UI" w:cs="Segoe UI"/>
          <w:b/>
          <w:bCs/>
          <w:iCs/>
        </w:rPr>
        <w:t xml:space="preserve"> v prvním odstavci</w:t>
      </w:r>
      <w:r w:rsidR="00173603" w:rsidRPr="003C2EE9">
        <w:rPr>
          <w:rFonts w:ascii="Segoe UI" w:hAnsi="Segoe UI" w:cs="Segoe UI"/>
          <w:b/>
          <w:bCs/>
          <w:iCs/>
        </w:rPr>
        <w:t xml:space="preserve"> nahrazuje novým</w:t>
      </w:r>
      <w:r w:rsidRPr="003C2EE9">
        <w:rPr>
          <w:rFonts w:ascii="Segoe UI" w:hAnsi="Segoe UI" w:cs="Segoe UI"/>
          <w:b/>
        </w:rPr>
        <w:t xml:space="preserve"> zněním:</w:t>
      </w:r>
    </w:p>
    <w:p w14:paraId="515FFA61" w14:textId="2F530159" w:rsidR="00500270" w:rsidRPr="003C2EE9" w:rsidRDefault="00271732" w:rsidP="003C2EE9">
      <w:pPr>
        <w:spacing w:line="276" w:lineRule="auto"/>
        <w:jc w:val="both"/>
        <w:rPr>
          <w:rFonts w:ascii="Segoe UI" w:hAnsi="Segoe UI" w:cs="Segoe UI"/>
          <w:iCs/>
        </w:rPr>
      </w:pPr>
      <w:r w:rsidRPr="003C2EE9">
        <w:rPr>
          <w:rFonts w:ascii="Segoe UI" w:hAnsi="Segoe UI" w:cs="Segoe UI"/>
        </w:rPr>
        <w:t xml:space="preserve">„Správce stavby musí dát Zhotoviteli nejméně 7 dnů předem oznámení o Datu zahájení prací, přičemž Datum zahájení prací musí být do 30 dnů od uzavření Smlouvy o dílo.“ </w:t>
      </w:r>
    </w:p>
    <w:p w14:paraId="062464CB" w14:textId="00089C64" w:rsidR="00AD55AB" w:rsidRPr="003C2EE9" w:rsidRDefault="00AD55AB" w:rsidP="00AD55AB">
      <w:pPr>
        <w:spacing w:line="276" w:lineRule="auto"/>
        <w:jc w:val="both"/>
        <w:rPr>
          <w:rFonts w:ascii="Segoe UI" w:hAnsi="Segoe UI" w:cs="Segoe UI"/>
          <w:b/>
        </w:rPr>
      </w:pPr>
      <w:r w:rsidRPr="003C2EE9">
        <w:rPr>
          <w:rFonts w:ascii="Segoe UI" w:hAnsi="Segoe UI" w:cs="Segoe UI"/>
          <w:b/>
        </w:rPr>
        <w:t>Pod-článek 8.</w:t>
      </w:r>
      <w:r>
        <w:rPr>
          <w:rFonts w:ascii="Segoe UI" w:hAnsi="Segoe UI" w:cs="Segoe UI"/>
          <w:b/>
        </w:rPr>
        <w:t>2</w:t>
      </w:r>
      <w:r w:rsidRPr="003C2EE9">
        <w:rPr>
          <w:rFonts w:ascii="Segoe UI" w:hAnsi="Segoe UI" w:cs="Segoe UI"/>
          <w:b/>
        </w:rPr>
        <w:t xml:space="preserve"> </w:t>
      </w:r>
      <w:r w:rsidRPr="003C2EE9">
        <w:rPr>
          <w:rFonts w:ascii="Segoe UI" w:hAnsi="Segoe UI" w:cs="Segoe UI"/>
          <w:b/>
          <w:bCs/>
          <w:iCs/>
        </w:rPr>
        <w:t xml:space="preserve">se </w:t>
      </w:r>
      <w:r>
        <w:rPr>
          <w:rFonts w:ascii="Segoe UI" w:hAnsi="Segoe UI" w:cs="Segoe UI"/>
          <w:b/>
          <w:bCs/>
          <w:iCs/>
        </w:rPr>
        <w:t>na konci doplňuje takto</w:t>
      </w:r>
      <w:r w:rsidRPr="003C2EE9">
        <w:rPr>
          <w:rFonts w:ascii="Segoe UI" w:hAnsi="Segoe UI" w:cs="Segoe UI"/>
          <w:b/>
        </w:rPr>
        <w:t>:</w:t>
      </w:r>
    </w:p>
    <w:p w14:paraId="02014799" w14:textId="3F3670B1" w:rsidR="00AD55AB" w:rsidRDefault="00AD55AB" w:rsidP="00AD55AB">
      <w:pPr>
        <w:spacing w:line="276" w:lineRule="auto"/>
        <w:jc w:val="both"/>
        <w:rPr>
          <w:rFonts w:ascii="Segoe UI" w:hAnsi="Segoe UI" w:cs="Segoe UI"/>
          <w:b/>
          <w:bCs/>
          <w:iCs/>
        </w:rPr>
      </w:pPr>
      <w:r w:rsidRPr="003C2EE9">
        <w:rPr>
          <w:rFonts w:ascii="Segoe UI" w:hAnsi="Segoe UI" w:cs="Segoe UI"/>
        </w:rPr>
        <w:t>„</w:t>
      </w:r>
      <w:r>
        <w:rPr>
          <w:rFonts w:ascii="Segoe UI" w:hAnsi="Segoe UI" w:cs="Segoe UI"/>
        </w:rPr>
        <w:t>Dokončením Díla, Sekce anebo části Díla se rozumí jeho převzetí k zahájení zkušebního provozu.</w:t>
      </w:r>
      <w:r w:rsidRPr="003C2EE9">
        <w:rPr>
          <w:rFonts w:ascii="Segoe UI" w:hAnsi="Segoe UI" w:cs="Segoe UI"/>
        </w:rPr>
        <w:t>“</w:t>
      </w:r>
    </w:p>
    <w:p w14:paraId="6BC083ED" w14:textId="3A44F1E9" w:rsidR="005F2B86" w:rsidRPr="003C2EE9" w:rsidRDefault="005F2B86" w:rsidP="003C2EE9">
      <w:pPr>
        <w:spacing w:line="276" w:lineRule="auto"/>
        <w:jc w:val="both"/>
        <w:rPr>
          <w:rFonts w:ascii="Segoe UI" w:hAnsi="Segoe UI" w:cs="Segoe UI"/>
          <w:b/>
          <w:bCs/>
          <w:iCs/>
        </w:rPr>
      </w:pPr>
      <w:r w:rsidRPr="003C2EE9">
        <w:rPr>
          <w:rFonts w:ascii="Segoe UI" w:hAnsi="Segoe UI" w:cs="Segoe UI"/>
          <w:b/>
          <w:bCs/>
          <w:iCs/>
        </w:rPr>
        <w:t>Pod-člán</w:t>
      </w:r>
      <w:r w:rsidR="0040740F" w:rsidRPr="003C2EE9">
        <w:rPr>
          <w:rFonts w:ascii="Segoe UI" w:hAnsi="Segoe UI" w:cs="Segoe UI"/>
          <w:b/>
          <w:bCs/>
          <w:iCs/>
        </w:rPr>
        <w:t>ek</w:t>
      </w:r>
      <w:r w:rsidRPr="003C2EE9">
        <w:rPr>
          <w:rFonts w:ascii="Segoe UI" w:hAnsi="Segoe UI" w:cs="Segoe UI"/>
          <w:b/>
          <w:bCs/>
          <w:iCs/>
        </w:rPr>
        <w:t xml:space="preserve"> 8.3.</w:t>
      </w:r>
      <w:r w:rsidR="0040740F" w:rsidRPr="003C2EE9">
        <w:rPr>
          <w:rFonts w:ascii="Segoe UI" w:hAnsi="Segoe UI" w:cs="Segoe UI"/>
          <w:b/>
          <w:bCs/>
          <w:iCs/>
        </w:rPr>
        <w:t xml:space="preserve"> </w:t>
      </w:r>
      <w:r w:rsidRPr="003C2EE9">
        <w:rPr>
          <w:rFonts w:ascii="Segoe UI" w:hAnsi="Segoe UI" w:cs="Segoe UI"/>
          <w:b/>
          <w:bCs/>
          <w:iCs/>
        </w:rPr>
        <w:t>se</w:t>
      </w:r>
      <w:r w:rsidR="0040740F" w:rsidRPr="003C2EE9">
        <w:rPr>
          <w:rFonts w:ascii="Segoe UI" w:hAnsi="Segoe UI" w:cs="Segoe UI"/>
          <w:b/>
          <w:bCs/>
          <w:iCs/>
        </w:rPr>
        <w:t xml:space="preserve"> v prvním odstavci</w:t>
      </w:r>
      <w:r w:rsidRPr="003C2EE9">
        <w:rPr>
          <w:rFonts w:ascii="Segoe UI" w:hAnsi="Segoe UI" w:cs="Segoe UI"/>
          <w:b/>
          <w:bCs/>
          <w:iCs/>
        </w:rPr>
        <w:t xml:space="preserve"> nahrazuje </w:t>
      </w:r>
      <w:r w:rsidR="00C1237B" w:rsidRPr="003C2EE9">
        <w:rPr>
          <w:rFonts w:ascii="Segoe UI" w:hAnsi="Segoe UI" w:cs="Segoe UI"/>
          <w:b/>
          <w:bCs/>
          <w:iCs/>
        </w:rPr>
        <w:t>novým</w:t>
      </w:r>
      <w:r w:rsidRPr="003C2EE9">
        <w:rPr>
          <w:rFonts w:ascii="Segoe UI" w:hAnsi="Segoe UI" w:cs="Segoe UI"/>
          <w:b/>
          <w:bCs/>
          <w:iCs/>
        </w:rPr>
        <w:t xml:space="preserve"> zněním:</w:t>
      </w:r>
    </w:p>
    <w:p w14:paraId="49C4D562" w14:textId="5DF6A5DF" w:rsidR="0018636D" w:rsidRPr="003C2EE9" w:rsidRDefault="0018636D" w:rsidP="003C2EE9">
      <w:pPr>
        <w:spacing w:line="276" w:lineRule="auto"/>
        <w:jc w:val="both"/>
        <w:rPr>
          <w:rFonts w:ascii="Segoe UI" w:hAnsi="Segoe UI" w:cs="Segoe UI"/>
          <w:iCs/>
        </w:rPr>
      </w:pPr>
      <w:r w:rsidRPr="003C2EE9">
        <w:rPr>
          <w:rFonts w:ascii="Segoe UI" w:hAnsi="Segoe UI" w:cs="Segoe UI"/>
          <w:iCs/>
        </w:rPr>
        <w:t xml:space="preserve">„Zhotovitel musí předložit Správci stavby počáteční harmonogram provedení Díla do 28 dnů po tom, co obdržel oznámení o Datu zahájení prací podle Pod-článku 8.1 </w:t>
      </w:r>
      <w:r w:rsidR="006A4EA4" w:rsidRPr="003C2EE9">
        <w:rPr>
          <w:rFonts w:ascii="Segoe UI" w:hAnsi="Segoe UI" w:cs="Segoe UI"/>
          <w:iCs/>
        </w:rPr>
        <w:t>[</w:t>
      </w:r>
      <w:r w:rsidRPr="003C2EE9">
        <w:rPr>
          <w:rFonts w:ascii="Segoe UI" w:hAnsi="Segoe UI" w:cs="Segoe UI"/>
          <w:i/>
        </w:rPr>
        <w:t>Zahájení prací na díle</w:t>
      </w:r>
      <w:r w:rsidR="006A4EA4" w:rsidRPr="003C2EE9">
        <w:rPr>
          <w:rFonts w:ascii="Segoe UI" w:hAnsi="Segoe UI" w:cs="Segoe UI"/>
          <w:iCs/>
        </w:rPr>
        <w:t>]</w:t>
      </w:r>
      <w:r w:rsidRPr="003C2EE9">
        <w:rPr>
          <w:rFonts w:ascii="Segoe UI" w:hAnsi="Segoe UI" w:cs="Segoe UI"/>
          <w:iCs/>
        </w:rPr>
        <w:t xml:space="preserve">. Zhotovitel musí také předložit aktualizovaný harmonogram, který přesně zobrazuje skutečný postup prací na Díle, kdykoli jakýkoli harmonogram přestane zobrazovat skutečný postup nebo není jinak v souladu s povinnostmi Zhotovitele. </w:t>
      </w:r>
    </w:p>
    <w:p w14:paraId="1F3AEDBD" w14:textId="455563CF" w:rsidR="0018636D" w:rsidRPr="003C2EE9" w:rsidRDefault="0018636D" w:rsidP="003C2EE9">
      <w:pPr>
        <w:spacing w:line="276" w:lineRule="auto"/>
        <w:jc w:val="both"/>
        <w:rPr>
          <w:rFonts w:ascii="Segoe UI" w:hAnsi="Segoe UI" w:cs="Segoe UI"/>
          <w:iCs/>
        </w:rPr>
      </w:pPr>
      <w:r w:rsidRPr="003C2EE9">
        <w:rPr>
          <w:rFonts w:ascii="Segoe UI" w:hAnsi="Segoe UI" w:cs="Segoe UI"/>
          <w:iCs/>
        </w:rPr>
        <w:lastRenderedPageBreak/>
        <w:t xml:space="preserve">Počáteční harmonogram i každý další aktualizovaný harmonogram musí být předložen Správci stavby ve </w:t>
      </w:r>
      <w:r w:rsidR="00CA5DEA">
        <w:rPr>
          <w:rFonts w:ascii="Segoe UI" w:hAnsi="Segoe UI" w:cs="Segoe UI"/>
          <w:iCs/>
        </w:rPr>
        <w:t>2</w:t>
      </w:r>
      <w:r w:rsidRPr="003C2EE9">
        <w:rPr>
          <w:rFonts w:ascii="Segoe UI" w:hAnsi="Segoe UI" w:cs="Segoe UI"/>
          <w:iCs/>
        </w:rPr>
        <w:t xml:space="preserve"> </w:t>
      </w:r>
      <w:proofErr w:type="spellStart"/>
      <w:r w:rsidRPr="003C2EE9">
        <w:rPr>
          <w:rFonts w:ascii="Segoe UI" w:hAnsi="Segoe UI" w:cs="Segoe UI"/>
          <w:iCs/>
        </w:rPr>
        <w:t>paré</w:t>
      </w:r>
      <w:proofErr w:type="spellEnd"/>
      <w:r w:rsidRPr="003C2EE9">
        <w:rPr>
          <w:rFonts w:ascii="Segoe UI" w:hAnsi="Segoe UI" w:cs="Segoe UI"/>
          <w:iCs/>
        </w:rPr>
        <w:t xml:space="preserve"> v listinné podobě a jednou v elektronické podobě na datovém nosiči zpracovaný ve formátu *.</w:t>
      </w:r>
      <w:proofErr w:type="spellStart"/>
      <w:r w:rsidRPr="003C2EE9">
        <w:rPr>
          <w:rFonts w:ascii="Segoe UI" w:hAnsi="Segoe UI" w:cs="Segoe UI"/>
          <w:iCs/>
        </w:rPr>
        <w:t>mmp</w:t>
      </w:r>
      <w:proofErr w:type="spellEnd"/>
      <w:r w:rsidRPr="003C2EE9">
        <w:rPr>
          <w:rFonts w:ascii="Segoe UI" w:hAnsi="Segoe UI" w:cs="Segoe UI"/>
          <w:iCs/>
        </w:rPr>
        <w:t xml:space="preserve"> pro MS Project a ve formátu *.</w:t>
      </w:r>
      <w:proofErr w:type="spellStart"/>
      <w:r w:rsidRPr="003C2EE9">
        <w:rPr>
          <w:rFonts w:ascii="Segoe UI" w:hAnsi="Segoe UI" w:cs="Segoe UI"/>
          <w:iCs/>
        </w:rPr>
        <w:t>xls</w:t>
      </w:r>
      <w:proofErr w:type="spellEnd"/>
      <w:r w:rsidRPr="003C2EE9">
        <w:rPr>
          <w:rFonts w:ascii="Segoe UI" w:hAnsi="Segoe UI" w:cs="Segoe UI"/>
          <w:iCs/>
        </w:rPr>
        <w:t xml:space="preserve"> pro MS Excel a ve formátu *.</w:t>
      </w:r>
      <w:proofErr w:type="spellStart"/>
      <w:r w:rsidRPr="003C2EE9">
        <w:rPr>
          <w:rFonts w:ascii="Segoe UI" w:hAnsi="Segoe UI" w:cs="Segoe UI"/>
          <w:iCs/>
        </w:rPr>
        <w:t>pdf</w:t>
      </w:r>
      <w:proofErr w:type="spellEnd"/>
      <w:r w:rsidRPr="003C2EE9">
        <w:rPr>
          <w:rFonts w:ascii="Segoe UI" w:hAnsi="Segoe UI" w:cs="Segoe UI"/>
          <w:iCs/>
        </w:rPr>
        <w:t xml:space="preserve">. </w:t>
      </w:r>
      <w:r w:rsidR="00CA5DEA">
        <w:rPr>
          <w:rFonts w:ascii="Segoe UI" w:hAnsi="Segoe UI" w:cs="Segoe UI"/>
          <w:iCs/>
        </w:rPr>
        <w:t xml:space="preserve">Zhotovitel je povinen v každém harmonogramu zohlednit i to, že realizace Díla bude probíhat za provozu vozovny Objednatele. </w:t>
      </w:r>
      <w:r w:rsidRPr="003C2EE9">
        <w:rPr>
          <w:rFonts w:ascii="Segoe UI" w:hAnsi="Segoe UI" w:cs="Segoe UI"/>
          <w:iCs/>
        </w:rPr>
        <w:t>Každý harmonogram musí obsahovat:</w:t>
      </w:r>
    </w:p>
    <w:p w14:paraId="32BF3D0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Datum zahájení prací, Dobu pro dokončení Díla a Dobu pro uvedení do provozu Díla, včetně uvedení každé Přejímací zkoušky,</w:t>
      </w:r>
    </w:p>
    <w:p w14:paraId="6D953FC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11BCE0B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harmonogram odevzdání jednotlivých částí realizační dokumentace stavby Správci stavby včetně uvedení schválení realizační dokumentace stavby Správcem stavby jako milníku a harmonogram předávání technologických předpisů a výrobně technické dokumentace,</w:t>
      </w:r>
    </w:p>
    <w:p w14:paraId="16063031"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smluvní hodnotu prací předpokládaných k realizaci v jednotlivých měsících provádění Díla podle Smlouvy,</w:t>
      </w:r>
    </w:p>
    <w:p w14:paraId="06737B81" w14:textId="157E80C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posloupnost a načasování nápravných prací (jsou-li nějaké) podle Pod-článku 7.5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Odmítnutí</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 xml:space="preserve"> a 7.6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Nápravné práce</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w:t>
      </w:r>
    </w:p>
    <w:p w14:paraId="1755C414"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činnosti s logickými vazbami a znázorněním nejdřívějšího a nejpozdějšího možného termínu zahájení a ukončení každé z činností, rezervy (jsou-li nějaké), a kritickou cestu (případně kritické cesty),</w:t>
      </w:r>
    </w:p>
    <w:p w14:paraId="5050004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všech místně uznaných dnů pracovního klidu a pracovního volna (státních svátků),</w:t>
      </w:r>
    </w:p>
    <w:p w14:paraId="28280C9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klíčové termíny dodání Technologického zařízení a Materiálů,</w:t>
      </w:r>
    </w:p>
    <w:p w14:paraId="23780AC6"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pro každou činnost: skutečný aktuální postup k danému datu, jakékoli zpoždění tohoto postupu a vliv tohoto zpoždění na další činnosti (jsou-li nějaké), </w:t>
      </w:r>
    </w:p>
    <w:p w14:paraId="4F420274" w14:textId="5265428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schválení Souhrnné zprávy o jakosti stavebních prací,</w:t>
      </w:r>
    </w:p>
    <w:p w14:paraId="326502A5" w14:textId="77777777" w:rsidR="0018636D" w:rsidRPr="003C2EE9" w:rsidRDefault="0018636D" w:rsidP="0029685D">
      <w:pPr>
        <w:pStyle w:val="Styl1"/>
        <w:numPr>
          <w:ilvl w:val="0"/>
          <w:numId w:val="10"/>
        </w:numPr>
        <w:spacing w:before="0" w:after="160" w:line="276" w:lineRule="auto"/>
        <w:rPr>
          <w:rFonts w:ascii="Segoe UI" w:hAnsi="Segoe UI" w:cs="Segoe UI"/>
          <w:i/>
          <w:color w:val="000000" w:themeColor="text1"/>
        </w:rPr>
      </w:pPr>
      <w:r w:rsidRPr="003C2EE9">
        <w:rPr>
          <w:rFonts w:ascii="Segoe UI" w:eastAsiaTheme="minorHAnsi" w:hAnsi="Segoe UI" w:cs="Segoe UI"/>
          <w:color w:val="000000" w:themeColor="text1"/>
          <w:kern w:val="2"/>
          <w:lang w:eastAsia="en-US" w:bidi="ar-SA"/>
          <w14:ligatures w14:val="standardContextual"/>
        </w:rPr>
        <w:t>průvodní zprávu, která obsahuje</w:t>
      </w:r>
      <w:r w:rsidRPr="003C2EE9">
        <w:rPr>
          <w:rFonts w:ascii="Segoe UI" w:hAnsi="Segoe UI" w:cs="Segoe UI"/>
          <w:i/>
          <w:color w:val="000000" w:themeColor="text1"/>
        </w:rPr>
        <w:t xml:space="preserve">: </w:t>
      </w:r>
    </w:p>
    <w:p w14:paraId="682339FF"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Popis všech hlavních etap provádění Díla,</w:t>
      </w:r>
    </w:p>
    <w:p w14:paraId="2A74E579"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obecný popis postupů, které Zhotovitel zamýšlí použít při provádění Díla,</w:t>
      </w:r>
    </w:p>
    <w:p w14:paraId="619413C5"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údaje znázorňující Zhotovitelův přiměřený odhad počtu Personálu zhotovitele v každé kategorii a počtu každého typu Vybavení zhotovitele potřebného na Staveništi pro každý stavební objekt po měsících,</w:t>
      </w:r>
    </w:p>
    <w:p w14:paraId="08C74AFB"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v případě aktualizovaného harmonogramu identifikaci jakékoli významné </w:t>
      </w:r>
      <w:r w:rsidRPr="003C2EE9">
        <w:rPr>
          <w:rFonts w:ascii="Segoe UI" w:eastAsiaTheme="minorHAnsi" w:hAnsi="Segoe UI" w:cs="Segoe UI"/>
          <w:kern w:val="2"/>
          <w:lang w:eastAsia="en-US" w:bidi="ar-SA"/>
          <w14:ligatures w14:val="standardContextual"/>
        </w:rPr>
        <w:lastRenderedPageBreak/>
        <w:t>změny oproti předchozímu harmonogramu předloženému Zhotovitelem před předmětnou změnou,</w:t>
      </w:r>
    </w:p>
    <w:p w14:paraId="60942D90"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Zhotovitelův návrh překonání vlivu jakýchkoli zpoždění na postup prací na Díle.“</w:t>
      </w:r>
    </w:p>
    <w:p w14:paraId="19FE0F1D" w14:textId="667805D8" w:rsidR="00B255CB" w:rsidRPr="003C2EE9" w:rsidRDefault="0018636D"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druhém odstavci</w:t>
      </w:r>
      <w:r w:rsidRPr="003C2EE9">
        <w:rPr>
          <w:rFonts w:ascii="Segoe UI" w:hAnsi="Segoe UI" w:cs="Segoe UI"/>
          <w:b/>
          <w:bCs/>
        </w:rPr>
        <w:t xml:space="preserve"> </w:t>
      </w:r>
      <w:r w:rsidR="00B255CB" w:rsidRPr="003C2EE9">
        <w:rPr>
          <w:rFonts w:ascii="Segoe UI" w:hAnsi="Segoe UI" w:cs="Segoe UI"/>
          <w:b/>
          <w:bCs/>
        </w:rPr>
        <w:t>doplňuje takto:</w:t>
      </w:r>
    </w:p>
    <w:p w14:paraId="2325F54A" w14:textId="07329B68" w:rsidR="00C97C0F" w:rsidRPr="003C2EE9" w:rsidRDefault="00D17008" w:rsidP="003C2EE9">
      <w:pPr>
        <w:spacing w:line="276" w:lineRule="auto"/>
        <w:jc w:val="both"/>
        <w:rPr>
          <w:rFonts w:ascii="Segoe UI" w:hAnsi="Segoe UI" w:cs="Segoe UI"/>
          <w:iCs/>
        </w:rPr>
      </w:pPr>
      <w:r w:rsidRPr="003C2EE9">
        <w:rPr>
          <w:rFonts w:ascii="Segoe UI" w:hAnsi="Segoe UI" w:cs="Segoe UI"/>
          <w:iCs/>
        </w:rPr>
        <w:t xml:space="preserve">„Jestliže Správce stavby do 21 dnů po obdržení harmonogramu </w:t>
      </w:r>
      <w:r w:rsidR="00CA5DEA">
        <w:rPr>
          <w:rFonts w:ascii="Segoe UI" w:hAnsi="Segoe UI" w:cs="Segoe UI"/>
          <w:iCs/>
        </w:rPr>
        <w:t xml:space="preserve">nebo </w:t>
      </w:r>
      <w:r w:rsidR="00E8199C" w:rsidRPr="003C2EE9">
        <w:rPr>
          <w:rFonts w:ascii="Segoe UI" w:hAnsi="Segoe UI" w:cs="Segoe UI"/>
          <w:iCs/>
        </w:rPr>
        <w:t>do 14 dnů po obdržení aktualizovaného harmonogramu</w:t>
      </w:r>
      <w:r w:rsidR="002141A3" w:rsidRPr="003C2EE9">
        <w:rPr>
          <w:rFonts w:ascii="Segoe UI" w:hAnsi="Segoe UI" w:cs="Segoe UI"/>
          <w:iCs/>
        </w:rPr>
        <w:t xml:space="preserve"> </w:t>
      </w:r>
      <w:r w:rsidRPr="003C2EE9">
        <w:rPr>
          <w:rFonts w:ascii="Segoe UI" w:hAnsi="Segoe UI" w:cs="Segoe UI"/>
          <w:iCs/>
        </w:rPr>
        <w:t xml:space="preserve">nedá Zhotoviteli oznámení, v kterém uvede, v jakém rozsahu tento harmonogram neodpovídá Smlouvě, musí Zhotovitel postupovat ve shodě s tímto harmonogramem v souladu s jeho dalšími povinnostmi ze Smlouvy. Personál </w:t>
      </w:r>
      <w:r w:rsidR="00BD202E">
        <w:rPr>
          <w:rFonts w:ascii="Segoe UI" w:hAnsi="Segoe UI" w:cs="Segoe UI"/>
          <w:iCs/>
        </w:rPr>
        <w:t>o</w:t>
      </w:r>
      <w:r w:rsidRPr="003C2EE9">
        <w:rPr>
          <w:rFonts w:ascii="Segoe UI" w:hAnsi="Segoe UI" w:cs="Segoe UI"/>
          <w:iCs/>
        </w:rPr>
        <w:t>bjednatele je oprávněný se při plánování svých činností na tento harmonogram spoléhat</w:t>
      </w:r>
      <w:r w:rsidR="00582E22" w:rsidRPr="003C2EE9">
        <w:rPr>
          <w:rFonts w:ascii="Segoe UI" w:hAnsi="Segoe UI" w:cs="Segoe UI"/>
          <w:iCs/>
        </w:rPr>
        <w:t>.“</w:t>
      </w:r>
    </w:p>
    <w:p w14:paraId="2DA43CC8" w14:textId="04CE1E4D" w:rsidR="00156790" w:rsidRPr="003C2EE9" w:rsidRDefault="00F7341C"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čtvrtém odstavci</w:t>
      </w:r>
      <w:r w:rsidRPr="003C2EE9">
        <w:rPr>
          <w:rFonts w:ascii="Segoe UI" w:hAnsi="Segoe UI" w:cs="Segoe UI"/>
          <w:b/>
          <w:bCs/>
        </w:rPr>
        <w:t xml:space="preserve"> mění následovně:</w:t>
      </w:r>
    </w:p>
    <w:p w14:paraId="0DD74D73" w14:textId="219C90C6" w:rsidR="004D0689" w:rsidRPr="003C2EE9" w:rsidRDefault="004D0689" w:rsidP="003C2EE9">
      <w:pPr>
        <w:spacing w:line="276" w:lineRule="auto"/>
        <w:jc w:val="both"/>
        <w:rPr>
          <w:rFonts w:ascii="Segoe UI" w:hAnsi="Segoe UI" w:cs="Segoe UI"/>
          <w:iCs/>
        </w:rPr>
      </w:pPr>
      <w:r w:rsidRPr="003C2EE9">
        <w:rPr>
          <w:rFonts w:ascii="Segoe UI" w:hAnsi="Segoe UI" w:cs="Segoe UI"/>
          <w:iCs/>
        </w:rPr>
        <w:t xml:space="preserve">„Kdykoli dá Správce stavby Zhotoviteli oznámení, že harmonogram (ve stanoveném rozsahu) neodpovídá Smlouvě nebo </w:t>
      </w:r>
      <w:r w:rsidR="00156790" w:rsidRPr="003C2EE9">
        <w:rPr>
          <w:rFonts w:ascii="Segoe UI" w:hAnsi="Segoe UI" w:cs="Segoe UI"/>
          <w:iCs/>
        </w:rPr>
        <w:t>přestane zobrazovat skutečný postup nebo není jinak v souladu s povinnostmi Zhotovitele</w:t>
      </w:r>
      <w:r w:rsidRPr="003C2EE9">
        <w:rPr>
          <w:rFonts w:ascii="Segoe UI" w:hAnsi="Segoe UI" w:cs="Segoe UI"/>
          <w:iCs/>
        </w:rPr>
        <w:t>, musí Zhotovitel Správci stavby předložit aktualizovaný harmonogram v souladu s tímto Pod-článkem.“</w:t>
      </w:r>
    </w:p>
    <w:p w14:paraId="488A801C" w14:textId="3B27FDBA" w:rsidR="00C75943" w:rsidRPr="003C2EE9" w:rsidRDefault="00C75943" w:rsidP="00CA5DEA">
      <w:pPr>
        <w:keepNext/>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w:t>
      </w:r>
      <w:r w:rsidR="008E069D" w:rsidRPr="003C2EE9">
        <w:rPr>
          <w:rFonts w:ascii="Segoe UI" w:hAnsi="Segoe UI" w:cs="Segoe UI"/>
          <w:b/>
          <w:bCs/>
        </w:rPr>
        <w:t>8.6</w:t>
      </w:r>
      <w:r w:rsidRPr="003C2EE9">
        <w:rPr>
          <w:rFonts w:ascii="Segoe UI" w:hAnsi="Segoe UI" w:cs="Segoe UI"/>
          <w:b/>
          <w:bCs/>
        </w:rPr>
        <w:t xml:space="preserve"> se</w:t>
      </w:r>
      <w:r w:rsidR="0040740F" w:rsidRPr="003C2EE9">
        <w:rPr>
          <w:rFonts w:ascii="Segoe UI" w:hAnsi="Segoe UI" w:cs="Segoe UI"/>
          <w:b/>
          <w:bCs/>
        </w:rPr>
        <w:t xml:space="preserve"> v posledním odstavci</w:t>
      </w:r>
      <w:r w:rsidRPr="003C2EE9">
        <w:rPr>
          <w:rFonts w:ascii="Segoe UI" w:hAnsi="Segoe UI" w:cs="Segoe UI"/>
          <w:b/>
          <w:bCs/>
        </w:rPr>
        <w:t xml:space="preserve"> mění následovně:</w:t>
      </w:r>
    </w:p>
    <w:p w14:paraId="41238A50" w14:textId="651046C3" w:rsidR="00DB59A3" w:rsidRPr="003C2EE9" w:rsidRDefault="00DB59A3" w:rsidP="003C2EE9">
      <w:pPr>
        <w:spacing w:line="276" w:lineRule="auto"/>
        <w:jc w:val="both"/>
        <w:rPr>
          <w:rFonts w:ascii="Segoe UI" w:hAnsi="Segoe UI" w:cs="Segoe UI"/>
          <w:iCs/>
        </w:rPr>
      </w:pPr>
      <w:r w:rsidRPr="003C2EE9">
        <w:rPr>
          <w:rFonts w:ascii="Segoe UI" w:hAnsi="Segoe UI" w:cs="Segoe UI"/>
          <w:iCs/>
        </w:rPr>
        <w:t xml:space="preserve">„Nedá-li Správce stavby jiné oznámení, Zhotovitel musí použít tyto revidované postupy, které mohou vyžadovat větší množství pracovních hodin anebo počtu Personálu zhotovitele anebo Věcí určených pro dílo na riziko a náklady Zhotovitele. Jestliže tyto revidované postupy Objednateli způsobí dodatečné náklady, musí Zhotovitel tyto náklady zaplatit Objednateli podle Pod-článku 2.5 </w:t>
      </w:r>
      <w:r w:rsidR="00A92BB1" w:rsidRPr="003C2EE9">
        <w:rPr>
          <w:rFonts w:ascii="Segoe UI" w:hAnsi="Segoe UI" w:cs="Segoe UI"/>
          <w:iCs/>
        </w:rPr>
        <w:t>[</w:t>
      </w:r>
      <w:r w:rsidRPr="003C2EE9">
        <w:rPr>
          <w:rFonts w:ascii="Segoe UI" w:hAnsi="Segoe UI" w:cs="Segoe UI"/>
          <w:iCs/>
        </w:rPr>
        <w:t>Claimy objednatele</w:t>
      </w:r>
      <w:r w:rsidR="00A92BB1" w:rsidRPr="003C2EE9">
        <w:rPr>
          <w:rFonts w:ascii="Segoe UI" w:hAnsi="Segoe UI" w:cs="Segoe UI"/>
          <w:iCs/>
        </w:rPr>
        <w:t>]</w:t>
      </w:r>
      <w:r w:rsidRPr="003C2EE9">
        <w:rPr>
          <w:rFonts w:ascii="Segoe UI" w:hAnsi="Segoe UI" w:cs="Segoe UI"/>
          <w:iCs/>
        </w:rPr>
        <w:t xml:space="preserve"> spolu s</w:t>
      </w:r>
      <w:r w:rsidR="00DE7E53" w:rsidRPr="003C2EE9">
        <w:rPr>
          <w:rFonts w:ascii="Segoe UI" w:hAnsi="Segoe UI" w:cs="Segoe UI"/>
          <w:iCs/>
        </w:rPr>
        <w:t>e sm</w:t>
      </w:r>
      <w:r w:rsidR="00BC1F68" w:rsidRPr="003C2EE9">
        <w:rPr>
          <w:rFonts w:ascii="Segoe UI" w:hAnsi="Segoe UI" w:cs="Segoe UI"/>
          <w:iCs/>
        </w:rPr>
        <w:t>luvní pokutou podle této Smlouvy.</w:t>
      </w:r>
    </w:p>
    <w:p w14:paraId="7A882871" w14:textId="241B29E9" w:rsidR="00197CBE" w:rsidRPr="003C2EE9" w:rsidRDefault="00197CBE" w:rsidP="003C2EE9">
      <w:pPr>
        <w:spacing w:line="276" w:lineRule="auto"/>
        <w:jc w:val="both"/>
        <w:rPr>
          <w:rFonts w:ascii="Segoe UI" w:hAnsi="Segoe UI" w:cs="Segoe UI"/>
          <w:b/>
          <w:bCs/>
          <w:iCs/>
        </w:rPr>
      </w:pPr>
      <w:r w:rsidRPr="003C2EE9">
        <w:rPr>
          <w:rFonts w:ascii="Segoe UI" w:hAnsi="Segoe UI" w:cs="Segoe UI"/>
          <w:b/>
          <w:bCs/>
          <w:iCs/>
        </w:rPr>
        <w:t xml:space="preserve">Pod-článek 8.7 </w:t>
      </w:r>
      <w:r w:rsidR="00B742DF" w:rsidRPr="003C2EE9">
        <w:rPr>
          <w:rFonts w:ascii="Segoe UI" w:hAnsi="Segoe UI" w:cs="Segoe UI"/>
          <w:b/>
          <w:bCs/>
          <w:iCs/>
        </w:rPr>
        <w:t>se nahrazuje takto:</w:t>
      </w:r>
    </w:p>
    <w:p w14:paraId="52B43517" w14:textId="5F55CD96" w:rsidR="00B021B5" w:rsidRPr="003C2EE9" w:rsidRDefault="00B021B5"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Smluvní pokuta za zpoždění</w:t>
      </w:r>
      <w:r w:rsidRPr="003C2EE9">
        <w:rPr>
          <w:rFonts w:ascii="Segoe UI" w:hAnsi="Segoe UI" w:cs="Segoe UI"/>
          <w:iCs/>
        </w:rPr>
        <w:t xml:space="preserve"> </w:t>
      </w:r>
    </w:p>
    <w:p w14:paraId="66658D6B" w14:textId="2C7AC04A" w:rsidR="00B021B5" w:rsidRPr="003C2EE9" w:rsidRDefault="00B021B5" w:rsidP="003C2EE9">
      <w:pPr>
        <w:spacing w:line="276" w:lineRule="auto"/>
        <w:jc w:val="both"/>
        <w:rPr>
          <w:rFonts w:ascii="Segoe UI" w:hAnsi="Segoe UI" w:cs="Segoe UI"/>
          <w:iCs/>
        </w:rPr>
      </w:pPr>
      <w:r w:rsidRPr="003C2EE9">
        <w:rPr>
          <w:rFonts w:ascii="Segoe UI" w:hAnsi="Segoe UI" w:cs="Segoe UI"/>
          <w:iCs/>
        </w:rPr>
        <w:t xml:space="preserve">Jestliže Zhotovitel nedodrží ustanovení Pod-článku 8.2 [Doba pro dokončení], musí Zhotovitel podle Pod-článku 2.5 [Claimy objednatele] zaplatit za toto nesplnění závazku Objednateli smluvní pokutu za zpoždění. </w:t>
      </w:r>
      <w:r w:rsidR="007F2AF5">
        <w:rPr>
          <w:rFonts w:ascii="Segoe UI" w:hAnsi="Segoe UI" w:cs="Segoe UI"/>
          <w:iCs/>
        </w:rPr>
        <w:t>C</w:t>
      </w:r>
      <w:r w:rsidRPr="003C2EE9">
        <w:rPr>
          <w:rFonts w:ascii="Segoe UI" w:hAnsi="Segoe UI" w:cs="Segoe UI"/>
          <w:iCs/>
        </w:rPr>
        <w:t>elkov</w:t>
      </w:r>
      <w:r w:rsidR="00564E7D" w:rsidRPr="003C2EE9">
        <w:rPr>
          <w:rFonts w:ascii="Segoe UI" w:hAnsi="Segoe UI" w:cs="Segoe UI"/>
          <w:iCs/>
        </w:rPr>
        <w:t>á</w:t>
      </w:r>
      <w:r w:rsidRPr="003C2EE9">
        <w:rPr>
          <w:rFonts w:ascii="Segoe UI" w:hAnsi="Segoe UI" w:cs="Segoe UI"/>
          <w:iCs/>
        </w:rPr>
        <w:t xml:space="preserve"> </w:t>
      </w:r>
      <w:r w:rsidR="00B51506" w:rsidRPr="003C2EE9">
        <w:rPr>
          <w:rFonts w:ascii="Segoe UI" w:hAnsi="Segoe UI" w:cs="Segoe UI"/>
          <w:iCs/>
        </w:rPr>
        <w:t>čá</w:t>
      </w:r>
      <w:r w:rsidRPr="003C2EE9">
        <w:rPr>
          <w:rFonts w:ascii="Segoe UI" w:hAnsi="Segoe UI" w:cs="Segoe UI"/>
          <w:iCs/>
        </w:rPr>
        <w:t>stka zp</w:t>
      </w:r>
      <w:r w:rsidR="0028601F" w:rsidRPr="003C2EE9">
        <w:rPr>
          <w:rFonts w:ascii="Segoe UI" w:hAnsi="Segoe UI" w:cs="Segoe UI"/>
          <w:iCs/>
        </w:rPr>
        <w:t>ů</w:t>
      </w:r>
      <w:r w:rsidRPr="003C2EE9">
        <w:rPr>
          <w:rFonts w:ascii="Segoe UI" w:hAnsi="Segoe UI" w:cs="Segoe UI"/>
          <w:iCs/>
        </w:rPr>
        <w:t>sobil</w:t>
      </w:r>
      <w:r w:rsidR="0028601F" w:rsidRPr="003C2EE9">
        <w:rPr>
          <w:rFonts w:ascii="Segoe UI" w:hAnsi="Segoe UI" w:cs="Segoe UI"/>
          <w:iCs/>
        </w:rPr>
        <w:t>á</w:t>
      </w:r>
      <w:r w:rsidRPr="003C2EE9">
        <w:rPr>
          <w:rFonts w:ascii="Segoe UI" w:hAnsi="Segoe UI" w:cs="Segoe UI"/>
          <w:iCs/>
        </w:rPr>
        <w:t xml:space="preserve"> k platb</w:t>
      </w:r>
      <w:r w:rsidR="0028601F" w:rsidRPr="003C2EE9">
        <w:rPr>
          <w:rFonts w:ascii="Segoe UI" w:hAnsi="Segoe UI" w:cs="Segoe UI"/>
          <w:iCs/>
        </w:rPr>
        <w:t>ě</w:t>
      </w:r>
      <w:r w:rsidRPr="003C2EE9">
        <w:rPr>
          <w:rFonts w:ascii="Segoe UI" w:hAnsi="Segoe UI" w:cs="Segoe UI"/>
          <w:iCs/>
        </w:rPr>
        <w:t xml:space="preserve"> podle tohoto Pod-</w:t>
      </w:r>
      <w:r w:rsidR="00564E7D" w:rsidRPr="003C2EE9">
        <w:rPr>
          <w:rFonts w:ascii="Segoe UI" w:hAnsi="Segoe UI" w:cs="Segoe UI"/>
          <w:iCs/>
        </w:rPr>
        <w:t>č</w:t>
      </w:r>
      <w:r w:rsidRPr="003C2EE9">
        <w:rPr>
          <w:rFonts w:ascii="Segoe UI" w:hAnsi="Segoe UI" w:cs="Segoe UI"/>
          <w:iCs/>
        </w:rPr>
        <w:t>l</w:t>
      </w:r>
      <w:r w:rsidR="0028601F" w:rsidRPr="003C2EE9">
        <w:rPr>
          <w:rFonts w:ascii="Segoe UI" w:hAnsi="Segoe UI" w:cs="Segoe UI"/>
          <w:iCs/>
        </w:rPr>
        <w:t>á</w:t>
      </w:r>
      <w:r w:rsidRPr="003C2EE9">
        <w:rPr>
          <w:rFonts w:ascii="Segoe UI" w:hAnsi="Segoe UI" w:cs="Segoe UI"/>
          <w:iCs/>
        </w:rPr>
        <w:t>nku nesm</w:t>
      </w:r>
      <w:r w:rsidR="00564E7D" w:rsidRPr="003C2EE9">
        <w:rPr>
          <w:rFonts w:ascii="Segoe UI" w:hAnsi="Segoe UI" w:cs="Segoe UI"/>
          <w:iCs/>
        </w:rPr>
        <w:t>í</w:t>
      </w:r>
      <w:r w:rsidRPr="003C2EE9">
        <w:rPr>
          <w:rFonts w:ascii="Segoe UI" w:hAnsi="Segoe UI" w:cs="Segoe UI"/>
          <w:iCs/>
        </w:rPr>
        <w:t xml:space="preserve"> p</w:t>
      </w:r>
      <w:r w:rsidR="00564E7D" w:rsidRPr="003C2EE9">
        <w:rPr>
          <w:rFonts w:ascii="Segoe UI" w:hAnsi="Segoe UI" w:cs="Segoe UI"/>
          <w:iCs/>
        </w:rPr>
        <w:t>ř</w:t>
      </w:r>
      <w:r w:rsidRPr="003C2EE9">
        <w:rPr>
          <w:rFonts w:ascii="Segoe UI" w:hAnsi="Segoe UI" w:cs="Segoe UI"/>
          <w:iCs/>
        </w:rPr>
        <w:t>ekro</w:t>
      </w:r>
      <w:r w:rsidR="00564E7D" w:rsidRPr="003C2EE9">
        <w:rPr>
          <w:rFonts w:ascii="Segoe UI" w:hAnsi="Segoe UI" w:cs="Segoe UI"/>
          <w:iCs/>
        </w:rPr>
        <w:t>č</w:t>
      </w:r>
      <w:r w:rsidRPr="003C2EE9">
        <w:rPr>
          <w:rFonts w:ascii="Segoe UI" w:hAnsi="Segoe UI" w:cs="Segoe UI"/>
          <w:iCs/>
        </w:rPr>
        <w:t>it maxim</w:t>
      </w:r>
      <w:r w:rsidR="00564E7D" w:rsidRPr="003C2EE9">
        <w:rPr>
          <w:rFonts w:ascii="Segoe UI" w:hAnsi="Segoe UI" w:cs="Segoe UI"/>
          <w:iCs/>
        </w:rPr>
        <w:t>á</w:t>
      </w:r>
      <w:r w:rsidRPr="003C2EE9">
        <w:rPr>
          <w:rFonts w:ascii="Segoe UI" w:hAnsi="Segoe UI" w:cs="Segoe UI"/>
          <w:iCs/>
        </w:rPr>
        <w:t>ln</w:t>
      </w:r>
      <w:r w:rsidR="00564E7D" w:rsidRPr="003C2EE9">
        <w:rPr>
          <w:rFonts w:ascii="Segoe UI" w:hAnsi="Segoe UI" w:cs="Segoe UI"/>
          <w:iCs/>
        </w:rPr>
        <w:t>í</w:t>
      </w:r>
      <w:r w:rsidRPr="003C2EE9">
        <w:rPr>
          <w:rFonts w:ascii="Segoe UI" w:hAnsi="Segoe UI" w:cs="Segoe UI"/>
          <w:iCs/>
        </w:rPr>
        <w:t xml:space="preserve"> hodnotu smluvn</w:t>
      </w:r>
      <w:r w:rsidR="00564E7D" w:rsidRPr="003C2EE9">
        <w:rPr>
          <w:rFonts w:ascii="Segoe UI" w:hAnsi="Segoe UI" w:cs="Segoe UI"/>
          <w:iCs/>
        </w:rPr>
        <w:t>í</w:t>
      </w:r>
      <w:r w:rsidRPr="003C2EE9">
        <w:rPr>
          <w:rFonts w:ascii="Segoe UI" w:hAnsi="Segoe UI" w:cs="Segoe UI"/>
          <w:iCs/>
        </w:rPr>
        <w:t xml:space="preserve"> pokuty za zpo</w:t>
      </w:r>
      <w:r w:rsidR="00B51506" w:rsidRPr="003C2EE9">
        <w:rPr>
          <w:rFonts w:ascii="Segoe UI" w:hAnsi="Segoe UI" w:cs="Segoe UI"/>
          <w:iCs/>
        </w:rPr>
        <w:t>ž</w:t>
      </w:r>
      <w:r w:rsidRPr="003C2EE9">
        <w:rPr>
          <w:rFonts w:ascii="Segoe UI" w:hAnsi="Segoe UI" w:cs="Segoe UI"/>
          <w:iCs/>
        </w:rPr>
        <w:t>d</w:t>
      </w:r>
      <w:r w:rsidR="00B51506" w:rsidRPr="003C2EE9">
        <w:rPr>
          <w:rFonts w:ascii="Segoe UI" w:hAnsi="Segoe UI" w:cs="Segoe UI"/>
          <w:iCs/>
        </w:rPr>
        <w:t>ě</w:t>
      </w:r>
      <w:r w:rsidRPr="003C2EE9">
        <w:rPr>
          <w:rFonts w:ascii="Segoe UI" w:hAnsi="Segoe UI" w:cs="Segoe UI"/>
          <w:iCs/>
        </w:rPr>
        <w:t>ní (je-li takov</w:t>
      </w:r>
      <w:r w:rsidR="00B51506" w:rsidRPr="003C2EE9">
        <w:rPr>
          <w:rFonts w:ascii="Segoe UI" w:hAnsi="Segoe UI" w:cs="Segoe UI"/>
          <w:iCs/>
        </w:rPr>
        <w:t>á</w:t>
      </w:r>
      <w:r w:rsidRPr="003C2EE9">
        <w:rPr>
          <w:rFonts w:ascii="Segoe UI" w:hAnsi="Segoe UI" w:cs="Segoe UI"/>
          <w:iCs/>
        </w:rPr>
        <w:t>) stanovenou v P</w:t>
      </w:r>
      <w:r w:rsidR="00B51506" w:rsidRPr="003C2EE9">
        <w:rPr>
          <w:rFonts w:ascii="Segoe UI" w:hAnsi="Segoe UI" w:cs="Segoe UI"/>
          <w:iCs/>
        </w:rPr>
        <w:t>ří</w:t>
      </w:r>
      <w:r w:rsidRPr="003C2EE9">
        <w:rPr>
          <w:rFonts w:ascii="Segoe UI" w:hAnsi="Segoe UI" w:cs="Segoe UI"/>
          <w:iCs/>
        </w:rPr>
        <w:t>loze k nab</w:t>
      </w:r>
      <w:r w:rsidR="00B51506" w:rsidRPr="003C2EE9">
        <w:rPr>
          <w:rFonts w:ascii="Segoe UI" w:hAnsi="Segoe UI" w:cs="Segoe UI"/>
          <w:iCs/>
        </w:rPr>
        <w:t>í</w:t>
      </w:r>
      <w:r w:rsidRPr="003C2EE9">
        <w:rPr>
          <w:rFonts w:ascii="Segoe UI" w:hAnsi="Segoe UI" w:cs="Segoe UI"/>
          <w:iCs/>
        </w:rPr>
        <w:t xml:space="preserve">dce. </w:t>
      </w:r>
    </w:p>
    <w:p w14:paraId="60EF2872" w14:textId="6827C136" w:rsidR="00B021B5" w:rsidRPr="003C2EE9" w:rsidRDefault="00B021B5" w:rsidP="003C2EE9">
      <w:pPr>
        <w:spacing w:line="276" w:lineRule="auto"/>
        <w:jc w:val="both"/>
        <w:rPr>
          <w:rFonts w:ascii="Segoe UI" w:hAnsi="Segoe UI" w:cs="Segoe UI"/>
          <w:iCs/>
        </w:rPr>
      </w:pPr>
      <w:r w:rsidRPr="003C2EE9">
        <w:rPr>
          <w:rFonts w:ascii="Segoe UI" w:hAnsi="Segoe UI" w:cs="Segoe UI"/>
          <w:iCs/>
        </w:rPr>
        <w:t>Tato smluvn</w:t>
      </w:r>
      <w:r w:rsidR="00B51506" w:rsidRPr="003C2EE9">
        <w:rPr>
          <w:rFonts w:ascii="Segoe UI" w:hAnsi="Segoe UI" w:cs="Segoe UI"/>
          <w:iCs/>
        </w:rPr>
        <w:t>í</w:t>
      </w:r>
      <w:r w:rsidRPr="003C2EE9">
        <w:rPr>
          <w:rFonts w:ascii="Segoe UI" w:hAnsi="Segoe UI" w:cs="Segoe UI"/>
          <w:iCs/>
        </w:rPr>
        <w:t xml:space="preserve"> pokuta nezbavuje Zhotovitele z</w:t>
      </w:r>
      <w:r w:rsidR="00B51506" w:rsidRPr="003C2EE9">
        <w:rPr>
          <w:rFonts w:ascii="Segoe UI" w:hAnsi="Segoe UI" w:cs="Segoe UI"/>
          <w:iCs/>
        </w:rPr>
        <w:t>á</w:t>
      </w:r>
      <w:r w:rsidRPr="003C2EE9">
        <w:rPr>
          <w:rFonts w:ascii="Segoe UI" w:hAnsi="Segoe UI" w:cs="Segoe UI"/>
          <w:iCs/>
        </w:rPr>
        <w:t>vazku dokon</w:t>
      </w:r>
      <w:r w:rsidR="00B51506" w:rsidRPr="003C2EE9">
        <w:rPr>
          <w:rFonts w:ascii="Segoe UI" w:hAnsi="Segoe UI" w:cs="Segoe UI"/>
          <w:iCs/>
        </w:rPr>
        <w:t>č</w:t>
      </w:r>
      <w:r w:rsidRPr="003C2EE9">
        <w:rPr>
          <w:rFonts w:ascii="Segoe UI" w:hAnsi="Segoe UI" w:cs="Segoe UI"/>
          <w:iCs/>
        </w:rPr>
        <w:t>it D</w:t>
      </w:r>
      <w:r w:rsidR="00B51506" w:rsidRPr="003C2EE9">
        <w:rPr>
          <w:rFonts w:ascii="Segoe UI" w:hAnsi="Segoe UI" w:cs="Segoe UI"/>
          <w:iCs/>
        </w:rPr>
        <w:t>í</w:t>
      </w:r>
      <w:r w:rsidRPr="003C2EE9">
        <w:rPr>
          <w:rFonts w:ascii="Segoe UI" w:hAnsi="Segoe UI" w:cs="Segoe UI"/>
          <w:iCs/>
        </w:rPr>
        <w:t>lo nebo jak</w:t>
      </w:r>
      <w:r w:rsidR="00B51506" w:rsidRPr="003C2EE9">
        <w:rPr>
          <w:rFonts w:ascii="Segoe UI" w:hAnsi="Segoe UI" w:cs="Segoe UI"/>
          <w:iCs/>
        </w:rPr>
        <w:t>é</w:t>
      </w:r>
      <w:r w:rsidRPr="003C2EE9">
        <w:rPr>
          <w:rFonts w:ascii="Segoe UI" w:hAnsi="Segoe UI" w:cs="Segoe UI"/>
          <w:iCs/>
        </w:rPr>
        <w:t>koli jiné povinnosti, z</w:t>
      </w:r>
      <w:r w:rsidR="00B51506" w:rsidRPr="003C2EE9">
        <w:rPr>
          <w:rFonts w:ascii="Segoe UI" w:hAnsi="Segoe UI" w:cs="Segoe UI"/>
          <w:iCs/>
        </w:rPr>
        <w:t>á</w:t>
      </w:r>
      <w:r w:rsidRPr="003C2EE9">
        <w:rPr>
          <w:rFonts w:ascii="Segoe UI" w:hAnsi="Segoe UI" w:cs="Segoe UI"/>
          <w:iCs/>
        </w:rPr>
        <w:t>vazku nebo odpov</w:t>
      </w:r>
      <w:r w:rsidR="00B51506" w:rsidRPr="003C2EE9">
        <w:rPr>
          <w:rFonts w:ascii="Segoe UI" w:hAnsi="Segoe UI" w:cs="Segoe UI"/>
          <w:iCs/>
        </w:rPr>
        <w:t>ě</w:t>
      </w:r>
      <w:r w:rsidRPr="003C2EE9">
        <w:rPr>
          <w:rFonts w:ascii="Segoe UI" w:hAnsi="Segoe UI" w:cs="Segoe UI"/>
          <w:iCs/>
        </w:rPr>
        <w:t>dnosti, kter</w:t>
      </w:r>
      <w:r w:rsidR="00B51506" w:rsidRPr="003C2EE9">
        <w:rPr>
          <w:rFonts w:ascii="Segoe UI" w:hAnsi="Segoe UI" w:cs="Segoe UI"/>
          <w:iCs/>
        </w:rPr>
        <w:t>é</w:t>
      </w:r>
      <w:r w:rsidRPr="003C2EE9">
        <w:rPr>
          <w:rFonts w:ascii="Segoe UI" w:hAnsi="Segoe UI" w:cs="Segoe UI"/>
          <w:iCs/>
        </w:rPr>
        <w:t xml:space="preserve"> m</w:t>
      </w:r>
      <w:r w:rsidR="00B51506" w:rsidRPr="003C2EE9">
        <w:rPr>
          <w:rFonts w:ascii="Segoe UI" w:hAnsi="Segoe UI" w:cs="Segoe UI"/>
          <w:iCs/>
        </w:rPr>
        <w:t>ůž</w:t>
      </w:r>
      <w:r w:rsidRPr="003C2EE9">
        <w:rPr>
          <w:rFonts w:ascii="Segoe UI" w:hAnsi="Segoe UI" w:cs="Segoe UI"/>
          <w:iCs/>
        </w:rPr>
        <w:t>e m</w:t>
      </w:r>
      <w:r w:rsidR="00B51506" w:rsidRPr="003C2EE9">
        <w:rPr>
          <w:rFonts w:ascii="Segoe UI" w:hAnsi="Segoe UI" w:cs="Segoe UI"/>
          <w:iCs/>
        </w:rPr>
        <w:t>í</w:t>
      </w:r>
      <w:r w:rsidRPr="003C2EE9">
        <w:rPr>
          <w:rFonts w:ascii="Segoe UI" w:hAnsi="Segoe UI" w:cs="Segoe UI"/>
          <w:iCs/>
        </w:rPr>
        <w:t xml:space="preserve">t podle Smlouvy.“ </w:t>
      </w:r>
    </w:p>
    <w:p w14:paraId="475180B4" w14:textId="764AB84D" w:rsidR="00DE6A06" w:rsidRPr="003C2EE9" w:rsidRDefault="009F578B"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8.9 se</w:t>
      </w:r>
      <w:r w:rsidR="0040740F" w:rsidRPr="003C2EE9">
        <w:rPr>
          <w:rFonts w:ascii="Segoe UI" w:hAnsi="Segoe UI" w:cs="Segoe UI"/>
          <w:b/>
          <w:bCs/>
        </w:rPr>
        <w:t xml:space="preserve"> na konci</w:t>
      </w:r>
      <w:r w:rsidRPr="003C2EE9">
        <w:rPr>
          <w:rFonts w:ascii="Segoe UI" w:hAnsi="Segoe UI" w:cs="Segoe UI"/>
          <w:b/>
          <w:bCs/>
        </w:rPr>
        <w:t xml:space="preserve"> doplňuje </w:t>
      </w:r>
      <w:r w:rsidR="0040740F" w:rsidRPr="003C2EE9">
        <w:rPr>
          <w:rFonts w:ascii="Segoe UI" w:hAnsi="Segoe UI" w:cs="Segoe UI"/>
          <w:b/>
          <w:bCs/>
        </w:rPr>
        <w:t>takto</w:t>
      </w:r>
      <w:r w:rsidRPr="003C2EE9">
        <w:rPr>
          <w:rFonts w:ascii="Segoe UI" w:hAnsi="Segoe UI" w:cs="Segoe UI"/>
          <w:b/>
          <w:bCs/>
        </w:rPr>
        <w:t>:</w:t>
      </w:r>
    </w:p>
    <w:p w14:paraId="54C28EBA" w14:textId="5081F758" w:rsidR="00E47DEA" w:rsidRPr="003C2EE9" w:rsidRDefault="0032494E" w:rsidP="003C2EE9">
      <w:pPr>
        <w:spacing w:line="276" w:lineRule="auto"/>
        <w:jc w:val="both"/>
        <w:rPr>
          <w:rFonts w:ascii="Segoe UI" w:hAnsi="Segoe UI" w:cs="Segoe UI"/>
          <w:iCs/>
        </w:rPr>
      </w:pPr>
      <w:r w:rsidRPr="003C2EE9">
        <w:rPr>
          <w:rFonts w:ascii="Segoe UI" w:hAnsi="Segoe UI" w:cs="Segoe UI"/>
          <w:iCs/>
        </w:rPr>
        <w:t>„Zhotovitel není oprávněn k prodloužení doby nebo platbě Nákladů, které mu vznikly napravováním následků Zhotovitelovy vadné projektov</w:t>
      </w:r>
      <w:r w:rsidR="00150ECD">
        <w:rPr>
          <w:rFonts w:ascii="Segoe UI" w:hAnsi="Segoe UI" w:cs="Segoe UI"/>
          <w:iCs/>
        </w:rPr>
        <w:t>é</w:t>
      </w:r>
      <w:r w:rsidRPr="003C2EE9">
        <w:rPr>
          <w:rFonts w:ascii="Segoe UI" w:hAnsi="Segoe UI" w:cs="Segoe UI"/>
          <w:iCs/>
        </w:rPr>
        <w:t xml:space="preserve"> dokumentace, vadného řemeslného zpracování nebo vadných materiálů nebo Zhotovitelova zanedbání povinnosti chránit, uskladnit a zabezpečit v souladu s Pod-článkem 8.8 </w:t>
      </w:r>
      <w:r w:rsidR="00AF60EF" w:rsidRPr="003C2EE9">
        <w:rPr>
          <w:rFonts w:ascii="Segoe UI" w:hAnsi="Segoe UI" w:cs="Segoe UI"/>
          <w:iCs/>
        </w:rPr>
        <w:t>[</w:t>
      </w:r>
      <w:r w:rsidRPr="003C2EE9">
        <w:rPr>
          <w:rFonts w:ascii="Segoe UI" w:hAnsi="Segoe UI" w:cs="Segoe UI"/>
          <w:i/>
        </w:rPr>
        <w:t>Přerušení práce</w:t>
      </w:r>
      <w:r w:rsidR="00AF60EF" w:rsidRPr="003C2EE9">
        <w:rPr>
          <w:rFonts w:ascii="Segoe UI" w:hAnsi="Segoe UI" w:cs="Segoe UI"/>
          <w:iCs/>
        </w:rPr>
        <w:t>]</w:t>
      </w:r>
      <w:r w:rsidR="002F4B03" w:rsidRPr="003C2EE9">
        <w:rPr>
          <w:rFonts w:ascii="Segoe UI" w:hAnsi="Segoe UI" w:cs="Segoe UI"/>
          <w:iCs/>
        </w:rPr>
        <w:t xml:space="preserve"> </w:t>
      </w:r>
      <w:r w:rsidR="00E47DEA" w:rsidRPr="003C2EE9">
        <w:rPr>
          <w:rFonts w:ascii="Segoe UI" w:hAnsi="Segoe UI" w:cs="Segoe UI"/>
          <w:iCs/>
        </w:rPr>
        <w:t>nebo porušením jakékoli povinnosti Zhotovitele stanovené ve Smlouvě nebo vyplývající z Právních předpisů.“</w:t>
      </w:r>
    </w:p>
    <w:p w14:paraId="1289FCCE" w14:textId="541199C1" w:rsidR="00B021B5" w:rsidRPr="003C2EE9" w:rsidRDefault="00580F26" w:rsidP="003C2EE9">
      <w:pPr>
        <w:spacing w:line="276" w:lineRule="auto"/>
        <w:jc w:val="both"/>
        <w:rPr>
          <w:rFonts w:ascii="Segoe UI" w:hAnsi="Segoe UI" w:cs="Segoe UI"/>
          <w:b/>
          <w:bCs/>
          <w:iCs/>
        </w:rPr>
      </w:pPr>
      <w:r w:rsidRPr="003C2EE9">
        <w:rPr>
          <w:rFonts w:ascii="Segoe UI" w:hAnsi="Segoe UI" w:cs="Segoe UI"/>
          <w:b/>
          <w:bCs/>
        </w:rPr>
        <w:lastRenderedPageBreak/>
        <w:t>Pod-člán</w:t>
      </w:r>
      <w:r w:rsidR="0040740F" w:rsidRPr="003C2EE9">
        <w:rPr>
          <w:rFonts w:ascii="Segoe UI" w:hAnsi="Segoe UI" w:cs="Segoe UI"/>
          <w:b/>
          <w:bCs/>
        </w:rPr>
        <w:t>ek</w:t>
      </w:r>
      <w:r w:rsidRPr="003C2EE9">
        <w:rPr>
          <w:rFonts w:ascii="Segoe UI" w:hAnsi="Segoe UI" w:cs="Segoe UI"/>
          <w:b/>
          <w:bCs/>
        </w:rPr>
        <w:t xml:space="preserve"> 9.1. se</w:t>
      </w:r>
      <w:r w:rsidR="0040740F" w:rsidRPr="003C2EE9">
        <w:rPr>
          <w:rFonts w:ascii="Segoe UI" w:hAnsi="Segoe UI" w:cs="Segoe UI"/>
          <w:b/>
          <w:bCs/>
        </w:rPr>
        <w:t xml:space="preserve"> ve čtvrtém odstavci doplňuje takto</w:t>
      </w:r>
      <w:r w:rsidR="001D4531" w:rsidRPr="003C2EE9">
        <w:rPr>
          <w:rFonts w:ascii="Segoe UI" w:hAnsi="Segoe UI" w:cs="Segoe UI"/>
          <w:b/>
          <w:bCs/>
        </w:rPr>
        <w:t>:</w:t>
      </w:r>
    </w:p>
    <w:p w14:paraId="2142787B" w14:textId="781C0287" w:rsidR="002C636A" w:rsidRPr="003C2EE9" w:rsidRDefault="002C636A" w:rsidP="003C2EE9">
      <w:pPr>
        <w:spacing w:line="276" w:lineRule="auto"/>
        <w:jc w:val="both"/>
        <w:rPr>
          <w:rFonts w:ascii="Segoe UI" w:hAnsi="Segoe UI" w:cs="Segoe UI"/>
          <w:iCs/>
        </w:rPr>
      </w:pPr>
      <w:r w:rsidRPr="003C2EE9">
        <w:rPr>
          <w:rFonts w:ascii="Segoe UI" w:hAnsi="Segoe UI" w:cs="Segoe UI"/>
          <w:iCs/>
        </w:rPr>
        <w:t>„</w:t>
      </w:r>
      <w:r w:rsidR="00E3238D" w:rsidRPr="003C2EE9">
        <w:rPr>
          <w:rFonts w:ascii="Segoe UI" w:hAnsi="Segoe UI" w:cs="Segoe UI"/>
          <w:iCs/>
        </w:rPr>
        <w:t xml:space="preserve">Během zkušebního provozování, když je Dílo provozované za stabilních podmínek, musí dát Zhotovitel Správci stavby oznámení, že Dílo je připravené pro jakékoli další Přejímací zkoušky včetně výkonových zkoušek za účelem prokázání, jestli Dílo splňuje kritéria specifikovaná v Požadavcích objednatele a Seznamu záruk. </w:t>
      </w:r>
      <w:r w:rsidRPr="003C2EE9">
        <w:rPr>
          <w:rFonts w:ascii="Segoe UI" w:hAnsi="Segoe UI" w:cs="Segoe UI"/>
          <w:iCs/>
        </w:rPr>
        <w:t>Další požadavky na zkoušky před převzetím Díla jsou uvedeny v Požadavcích objednatele.“</w:t>
      </w:r>
    </w:p>
    <w:p w14:paraId="605000FB" w14:textId="7988FED3" w:rsidR="00E10441" w:rsidRPr="003C2EE9" w:rsidRDefault="00E10441" w:rsidP="003C2EE9">
      <w:pPr>
        <w:spacing w:line="276" w:lineRule="auto"/>
        <w:jc w:val="both"/>
        <w:rPr>
          <w:rFonts w:ascii="Segoe UI" w:hAnsi="Segoe UI" w:cs="Segoe UI"/>
          <w:iCs/>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9.1. se </w:t>
      </w:r>
      <w:r w:rsidR="0040740F" w:rsidRPr="003C2EE9">
        <w:rPr>
          <w:rFonts w:ascii="Segoe UI" w:hAnsi="Segoe UI" w:cs="Segoe UI"/>
          <w:b/>
        </w:rPr>
        <w:t>na konci doplňuje takto</w:t>
      </w:r>
      <w:r w:rsidRPr="003C2EE9">
        <w:rPr>
          <w:rFonts w:ascii="Segoe UI" w:hAnsi="Segoe UI" w:cs="Segoe UI"/>
          <w:b/>
        </w:rPr>
        <w:t>:</w:t>
      </w:r>
    </w:p>
    <w:p w14:paraId="171D0235" w14:textId="709CBE2D" w:rsidR="00C85A78" w:rsidRPr="003C2EE9" w:rsidRDefault="00C85A78" w:rsidP="003C2EE9">
      <w:pPr>
        <w:spacing w:line="276" w:lineRule="auto"/>
        <w:jc w:val="both"/>
        <w:rPr>
          <w:rFonts w:ascii="Segoe UI" w:hAnsi="Segoe UI" w:cs="Segoe UI"/>
          <w:iCs/>
        </w:rPr>
      </w:pPr>
      <w:r w:rsidRPr="003C2EE9">
        <w:rPr>
          <w:rFonts w:ascii="Segoe UI" w:hAnsi="Segoe UI" w:cs="Segoe UI"/>
          <w:iCs/>
        </w:rPr>
        <w:t xml:space="preserve">„Zkušební provozování musí být </w:t>
      </w:r>
      <w:r w:rsidR="007F38E7" w:rsidRPr="003C2EE9">
        <w:rPr>
          <w:rFonts w:ascii="Segoe UI" w:hAnsi="Segoe UI" w:cs="Segoe UI"/>
          <w:iCs/>
        </w:rPr>
        <w:t xml:space="preserve">zahájeno </w:t>
      </w:r>
      <w:r w:rsidRPr="003C2EE9">
        <w:rPr>
          <w:rFonts w:ascii="Segoe UI" w:hAnsi="Segoe UI" w:cs="Segoe UI"/>
          <w:iCs/>
        </w:rPr>
        <w:t xml:space="preserve">nejpozději do </w:t>
      </w:r>
      <w:r w:rsidR="00331CFB">
        <w:rPr>
          <w:rFonts w:ascii="Segoe UI" w:hAnsi="Segoe UI" w:cs="Segoe UI"/>
          <w:iCs/>
        </w:rPr>
        <w:t>30</w:t>
      </w:r>
      <w:r w:rsidRPr="003C2EE9">
        <w:rPr>
          <w:rFonts w:ascii="Segoe UI" w:hAnsi="Segoe UI" w:cs="Segoe UI"/>
          <w:iCs/>
        </w:rPr>
        <w:t xml:space="preserve">. </w:t>
      </w:r>
      <w:r w:rsidR="00331CFB">
        <w:rPr>
          <w:rFonts w:ascii="Segoe UI" w:hAnsi="Segoe UI" w:cs="Segoe UI"/>
          <w:iCs/>
        </w:rPr>
        <w:t>6</w:t>
      </w:r>
      <w:r w:rsidRPr="003C2EE9">
        <w:rPr>
          <w:rFonts w:ascii="Segoe UI" w:hAnsi="Segoe UI" w:cs="Segoe UI"/>
          <w:iCs/>
        </w:rPr>
        <w:t xml:space="preserve">. </w:t>
      </w:r>
      <w:r w:rsidR="00331CFB" w:rsidRPr="003C2EE9">
        <w:rPr>
          <w:rFonts w:ascii="Segoe UI" w:hAnsi="Segoe UI" w:cs="Segoe UI"/>
          <w:iCs/>
        </w:rPr>
        <w:t>202</w:t>
      </w:r>
      <w:r w:rsidR="00331CFB">
        <w:rPr>
          <w:rFonts w:ascii="Segoe UI" w:hAnsi="Segoe UI" w:cs="Segoe UI"/>
          <w:iCs/>
        </w:rPr>
        <w:t>8</w:t>
      </w:r>
      <w:r w:rsidRPr="003C2EE9">
        <w:rPr>
          <w:rFonts w:ascii="Segoe UI" w:hAnsi="Segoe UI" w:cs="Segoe UI"/>
          <w:iCs/>
        </w:rPr>
        <w:t>.“</w:t>
      </w:r>
    </w:p>
    <w:p w14:paraId="34746252" w14:textId="3405DD9A" w:rsidR="00BB6E3C" w:rsidRPr="003C2EE9" w:rsidRDefault="00F35C8F" w:rsidP="003C2EE9">
      <w:pPr>
        <w:spacing w:line="276" w:lineRule="auto"/>
        <w:jc w:val="both"/>
        <w:rPr>
          <w:rFonts w:ascii="Segoe UI" w:hAnsi="Segoe UI" w:cs="Segoe UI"/>
          <w:b/>
          <w:bCs/>
        </w:rPr>
      </w:pPr>
      <w:r w:rsidRPr="003C2EE9">
        <w:rPr>
          <w:rFonts w:ascii="Segoe UI" w:hAnsi="Segoe UI" w:cs="Segoe UI"/>
          <w:b/>
          <w:bCs/>
        </w:rPr>
        <w:t>Pod-člán</w:t>
      </w:r>
      <w:r w:rsidR="0041047E" w:rsidRPr="003C2EE9">
        <w:rPr>
          <w:rFonts w:ascii="Segoe UI" w:hAnsi="Segoe UI" w:cs="Segoe UI"/>
          <w:b/>
          <w:bCs/>
        </w:rPr>
        <w:t>ek</w:t>
      </w:r>
      <w:r w:rsidRPr="003C2EE9">
        <w:rPr>
          <w:rFonts w:ascii="Segoe UI" w:hAnsi="Segoe UI" w:cs="Segoe UI"/>
          <w:b/>
          <w:bCs/>
        </w:rPr>
        <w:t xml:space="preserve"> 10.1 </w:t>
      </w:r>
      <w:r w:rsidR="00646FA3" w:rsidRPr="003C2EE9">
        <w:rPr>
          <w:rFonts w:ascii="Segoe UI" w:hAnsi="Segoe UI" w:cs="Segoe UI"/>
          <w:b/>
          <w:bCs/>
        </w:rPr>
        <w:t>se</w:t>
      </w:r>
      <w:r w:rsidR="0041047E" w:rsidRPr="003C2EE9">
        <w:rPr>
          <w:rFonts w:ascii="Segoe UI" w:hAnsi="Segoe UI" w:cs="Segoe UI"/>
          <w:b/>
          <w:bCs/>
        </w:rPr>
        <w:t xml:space="preserve"> v prvním odstavci</w:t>
      </w:r>
      <w:r w:rsidR="00646FA3" w:rsidRPr="003C2EE9">
        <w:rPr>
          <w:rFonts w:ascii="Segoe UI" w:hAnsi="Segoe UI" w:cs="Segoe UI"/>
          <w:b/>
          <w:bCs/>
        </w:rPr>
        <w:t xml:space="preserve"> mění následovně:</w:t>
      </w:r>
    </w:p>
    <w:p w14:paraId="3F109831" w14:textId="53839EF1" w:rsidR="00B52C01" w:rsidRPr="003C2EE9" w:rsidRDefault="00B52C01" w:rsidP="003C2EE9">
      <w:pPr>
        <w:spacing w:line="276" w:lineRule="auto"/>
        <w:jc w:val="both"/>
        <w:rPr>
          <w:rFonts w:ascii="Segoe UI" w:hAnsi="Segoe UI" w:cs="Segoe UI"/>
          <w:iCs/>
        </w:rPr>
      </w:pPr>
      <w:r w:rsidRPr="003C2EE9">
        <w:rPr>
          <w:rFonts w:ascii="Segoe UI" w:hAnsi="Segoe UI" w:cs="Segoe UI"/>
          <w:iCs/>
        </w:rPr>
        <w:t xml:space="preserve">„S výjimkou stanovenou v Pod-článku 9.4 </w:t>
      </w:r>
      <w:r w:rsidR="0041047E" w:rsidRPr="003C2EE9">
        <w:rPr>
          <w:rFonts w:ascii="Segoe UI" w:hAnsi="Segoe UI" w:cs="Segoe UI"/>
          <w:iCs/>
        </w:rPr>
        <w:t>[</w:t>
      </w:r>
      <w:r w:rsidRPr="003C2EE9">
        <w:rPr>
          <w:rFonts w:ascii="Segoe UI" w:hAnsi="Segoe UI" w:cs="Segoe UI"/>
          <w:iCs/>
        </w:rPr>
        <w:t>Neúspěšné přejímací zkoušky</w:t>
      </w:r>
      <w:r w:rsidR="0041047E" w:rsidRPr="003C2EE9">
        <w:rPr>
          <w:rFonts w:ascii="Segoe UI" w:hAnsi="Segoe UI" w:cs="Segoe UI"/>
          <w:iCs/>
        </w:rPr>
        <w:t>]</w:t>
      </w:r>
      <w:r w:rsidRPr="003C2EE9">
        <w:rPr>
          <w:rFonts w:ascii="Segoe UI" w:hAnsi="Segoe UI" w:cs="Segoe UI"/>
          <w:iCs/>
        </w:rPr>
        <w:t xml:space="preserve"> musí být Dílo Objednatelem převzato, když (i) bylo Dílo dokončeno v souladu se Smlouvou včetně záležitostí popsaných v Pod-článku 8.2 </w:t>
      </w:r>
      <w:r w:rsidR="0041047E" w:rsidRPr="003C2EE9">
        <w:rPr>
          <w:rFonts w:ascii="Segoe UI" w:hAnsi="Segoe UI" w:cs="Segoe UI"/>
          <w:iCs/>
        </w:rPr>
        <w:t>[</w:t>
      </w:r>
      <w:r w:rsidRPr="003C2EE9">
        <w:rPr>
          <w:rFonts w:ascii="Segoe UI" w:hAnsi="Segoe UI" w:cs="Segoe UI"/>
          <w:iCs/>
        </w:rPr>
        <w:t>Doba pro dokončení</w:t>
      </w:r>
      <w:r w:rsidR="0041047E" w:rsidRPr="003C2EE9">
        <w:rPr>
          <w:rFonts w:ascii="Segoe UI" w:hAnsi="Segoe UI" w:cs="Segoe UI"/>
          <w:iCs/>
        </w:rPr>
        <w:t>]</w:t>
      </w:r>
      <w:r w:rsidRPr="003C2EE9">
        <w:rPr>
          <w:rFonts w:ascii="Segoe UI" w:hAnsi="Segoe UI" w:cs="Segoe UI"/>
          <w:iCs/>
        </w:rPr>
        <w:t xml:space="preserve"> a s výjimkou povolenou v pod-odstavcích (a) níže a (</w:t>
      </w:r>
      <w:proofErr w:type="spellStart"/>
      <w:r w:rsidRPr="003C2EE9">
        <w:rPr>
          <w:rFonts w:ascii="Segoe UI" w:hAnsi="Segoe UI" w:cs="Segoe UI"/>
          <w:iCs/>
        </w:rPr>
        <w:t>ii</w:t>
      </w:r>
      <w:proofErr w:type="spellEnd"/>
      <w:r w:rsidRPr="003C2EE9">
        <w:rPr>
          <w:rFonts w:ascii="Segoe UI" w:hAnsi="Segoe UI" w:cs="Segoe UI"/>
          <w:iCs/>
        </w:rPr>
        <w:t xml:space="preserve">) bylo vydáno Potvrzení o převzetí </w:t>
      </w:r>
      <w:r w:rsidR="0041047E" w:rsidRPr="003C2EE9">
        <w:rPr>
          <w:rFonts w:ascii="Segoe UI" w:hAnsi="Segoe UI" w:cs="Segoe UI"/>
          <w:iCs/>
        </w:rPr>
        <w:t>na Dílo.</w:t>
      </w:r>
    </w:p>
    <w:p w14:paraId="7B5DDD46" w14:textId="60EE529A" w:rsidR="0068445B" w:rsidRPr="003C2EE9" w:rsidRDefault="0068445B" w:rsidP="006C7301">
      <w:pPr>
        <w:keepNext/>
        <w:spacing w:line="276" w:lineRule="auto"/>
        <w:jc w:val="both"/>
        <w:rPr>
          <w:rFonts w:ascii="Segoe UI" w:hAnsi="Segoe UI" w:cs="Segoe UI"/>
          <w:b/>
        </w:rPr>
      </w:pPr>
      <w:r w:rsidRPr="003C2EE9">
        <w:rPr>
          <w:rFonts w:ascii="Segoe UI" w:hAnsi="Segoe UI" w:cs="Segoe UI"/>
          <w:b/>
          <w:bCs/>
        </w:rPr>
        <w:t>Poslední odstavec</w:t>
      </w:r>
      <w:r w:rsidR="0041047E" w:rsidRPr="003C2EE9">
        <w:rPr>
          <w:rFonts w:ascii="Segoe UI" w:hAnsi="Segoe UI" w:cs="Segoe UI"/>
          <w:b/>
          <w:bCs/>
        </w:rPr>
        <w:t xml:space="preserve"> </w:t>
      </w:r>
      <w:r w:rsidRPr="003C2EE9">
        <w:rPr>
          <w:rFonts w:ascii="Segoe UI" w:hAnsi="Segoe UI" w:cs="Segoe UI"/>
          <w:b/>
          <w:bCs/>
        </w:rPr>
        <w:t xml:space="preserve">Pod-článku 10.1 </w:t>
      </w:r>
      <w:r w:rsidR="00401C16" w:rsidRPr="003C2EE9">
        <w:rPr>
          <w:rFonts w:ascii="Segoe UI" w:hAnsi="Segoe UI" w:cs="Segoe UI"/>
          <w:b/>
          <w:bCs/>
        </w:rPr>
        <w:t xml:space="preserve">se </w:t>
      </w:r>
      <w:r w:rsidRPr="003C2EE9">
        <w:rPr>
          <w:rFonts w:ascii="Segoe UI" w:hAnsi="Segoe UI" w:cs="Segoe UI"/>
          <w:b/>
          <w:bCs/>
        </w:rPr>
        <w:t>odstra</w:t>
      </w:r>
      <w:r w:rsidR="00401C16" w:rsidRPr="003C2EE9">
        <w:rPr>
          <w:rFonts w:ascii="Segoe UI" w:hAnsi="Segoe UI" w:cs="Segoe UI"/>
          <w:b/>
          <w:bCs/>
        </w:rPr>
        <w:t>ňuje</w:t>
      </w:r>
      <w:r w:rsidR="006909E8" w:rsidRPr="003C2EE9">
        <w:rPr>
          <w:rFonts w:ascii="Segoe UI" w:hAnsi="Segoe UI" w:cs="Segoe UI"/>
          <w:b/>
          <w:bCs/>
        </w:rPr>
        <w:t xml:space="preserve"> bez náhrady</w:t>
      </w:r>
      <w:r w:rsidRPr="003C2EE9">
        <w:rPr>
          <w:rFonts w:ascii="Segoe UI" w:hAnsi="Segoe UI" w:cs="Segoe UI"/>
          <w:b/>
          <w:bCs/>
        </w:rPr>
        <w:t>.</w:t>
      </w:r>
    </w:p>
    <w:p w14:paraId="6077A9FE" w14:textId="03938F90" w:rsidR="0041047E" w:rsidRPr="003C2EE9" w:rsidRDefault="7AEBC0DA" w:rsidP="4D05C2F3">
      <w:pPr>
        <w:spacing w:line="276" w:lineRule="auto"/>
        <w:jc w:val="both"/>
        <w:rPr>
          <w:rFonts w:ascii="Segoe UI" w:hAnsi="Segoe UI" w:cs="Segoe UI"/>
        </w:rPr>
      </w:pPr>
      <w:r w:rsidRPr="4D05C2F3">
        <w:rPr>
          <w:rFonts w:ascii="Segoe UI" w:hAnsi="Segoe UI" w:cs="Segoe UI"/>
          <w:b/>
          <w:bCs/>
        </w:rPr>
        <w:t>Pod-článek 10.</w:t>
      </w:r>
      <w:r w:rsidR="5C880B44" w:rsidRPr="4D05C2F3">
        <w:rPr>
          <w:rFonts w:ascii="Segoe UI" w:hAnsi="Segoe UI" w:cs="Segoe UI"/>
          <w:b/>
          <w:bCs/>
        </w:rPr>
        <w:t>2</w:t>
      </w:r>
      <w:r w:rsidRPr="4D05C2F3">
        <w:rPr>
          <w:rFonts w:ascii="Segoe UI" w:hAnsi="Segoe UI" w:cs="Segoe UI"/>
          <w:b/>
          <w:bCs/>
        </w:rPr>
        <w:t xml:space="preserve"> se v posledním odstavci mění následovně:</w:t>
      </w:r>
      <w:r w:rsidRPr="4D05C2F3">
        <w:rPr>
          <w:rFonts w:ascii="Segoe UI" w:hAnsi="Segoe UI" w:cs="Segoe UI"/>
        </w:rPr>
        <w:t xml:space="preserve"> </w:t>
      </w:r>
    </w:p>
    <w:p w14:paraId="7A1B34D1" w14:textId="797F4DBB" w:rsidR="0008291E" w:rsidRPr="003C2EE9" w:rsidRDefault="0008291E" w:rsidP="003C2EE9">
      <w:pPr>
        <w:spacing w:line="276" w:lineRule="auto"/>
        <w:jc w:val="both"/>
        <w:rPr>
          <w:rFonts w:ascii="Segoe UI" w:hAnsi="Segoe UI" w:cs="Segoe UI"/>
          <w:iCs/>
        </w:rPr>
      </w:pPr>
      <w:r w:rsidRPr="003C2EE9">
        <w:rPr>
          <w:rFonts w:ascii="Segoe UI" w:hAnsi="Segoe UI" w:cs="Segoe UI"/>
          <w:iCs/>
        </w:rPr>
        <w:t xml:space="preserve">„Jestliže bylo vydáno Potvrzení o převzetí na část Díla (jinou než Sekci), musí být následně </w:t>
      </w:r>
      <w:r w:rsidR="004B605D" w:rsidRPr="003C2EE9">
        <w:rPr>
          <w:rFonts w:ascii="Segoe UI" w:hAnsi="Segoe UI" w:cs="Segoe UI"/>
          <w:iCs/>
        </w:rPr>
        <w:t>smluvní pokuta</w:t>
      </w:r>
      <w:r w:rsidRPr="003C2EE9">
        <w:rPr>
          <w:rFonts w:ascii="Segoe UI" w:hAnsi="Segoe UI" w:cs="Segoe UI"/>
          <w:iCs/>
        </w:rPr>
        <w:t xml:space="preserve"> za zpoždění dokončení zbývajícího rozsahu Díla snížena. Podobně musí být také snížena </w:t>
      </w:r>
      <w:r w:rsidR="006515C6" w:rsidRPr="003C2EE9">
        <w:rPr>
          <w:rFonts w:ascii="Segoe UI" w:hAnsi="Segoe UI" w:cs="Segoe UI"/>
          <w:iCs/>
        </w:rPr>
        <w:t>smluvní pokuta</w:t>
      </w:r>
      <w:r w:rsidRPr="003C2EE9">
        <w:rPr>
          <w:rFonts w:ascii="Segoe UI" w:hAnsi="Segoe UI" w:cs="Segoe UI"/>
          <w:iCs/>
        </w:rPr>
        <w:t xml:space="preserve"> za zpoždění zbývajícího rozsahu Sekce (je-li taková), v které je tato část obsažena. Za jakoukoli dobu zpoždění po datu stanoveném v tomto Potvrzení o převzetí, musí být vypočítáno poměrné snížení této </w:t>
      </w:r>
      <w:r w:rsidR="00042582" w:rsidRPr="003C2EE9">
        <w:rPr>
          <w:rFonts w:ascii="Segoe UI" w:hAnsi="Segoe UI" w:cs="Segoe UI"/>
          <w:iCs/>
        </w:rPr>
        <w:t>smluvní pokuty</w:t>
      </w:r>
      <w:r w:rsidRPr="003C2EE9">
        <w:rPr>
          <w:rFonts w:ascii="Segoe UI" w:hAnsi="Segoe UI" w:cs="Segoe UI"/>
          <w:iCs/>
        </w:rPr>
        <w:t xml:space="preserve"> za zpoždění podle poměru hodnoty části Díla, kterého se toto potvrzení dotýká, k hodnotě Díla nebo Sekce (podle okolnosti“) jako celku. Správce stavby musí postupovat v souladu s Pod-článkem 3.5 </w:t>
      </w:r>
      <w:r w:rsidR="0041047E" w:rsidRPr="003C2EE9">
        <w:rPr>
          <w:rFonts w:ascii="Segoe UI" w:hAnsi="Segoe UI" w:cs="Segoe UI"/>
          <w:iCs/>
        </w:rPr>
        <w:t>[</w:t>
      </w:r>
      <w:r w:rsidRPr="003C2EE9">
        <w:rPr>
          <w:rFonts w:ascii="Segoe UI" w:hAnsi="Segoe UI" w:cs="Segoe UI"/>
          <w:iCs/>
        </w:rPr>
        <w:t>Určení</w:t>
      </w:r>
      <w:r w:rsidR="0041047E" w:rsidRPr="003C2EE9">
        <w:rPr>
          <w:rFonts w:ascii="Segoe UI" w:hAnsi="Segoe UI" w:cs="Segoe UI"/>
          <w:iCs/>
        </w:rPr>
        <w:t>]</w:t>
      </w:r>
      <w:r w:rsidRPr="003C2EE9">
        <w:rPr>
          <w:rFonts w:ascii="Segoe UI" w:hAnsi="Segoe UI" w:cs="Segoe UI"/>
          <w:iCs/>
        </w:rPr>
        <w:t xml:space="preserve">, aby dohodl nebo určil tyto poměry. Ustanovení tohoto odstavce se použijí pouze na denní sazbu </w:t>
      </w:r>
      <w:r w:rsidR="00B55FD8" w:rsidRPr="003C2EE9">
        <w:rPr>
          <w:rFonts w:ascii="Segoe UI" w:hAnsi="Segoe UI" w:cs="Segoe UI"/>
          <w:iCs/>
        </w:rPr>
        <w:t>smluvní pokuty</w:t>
      </w:r>
      <w:r w:rsidRPr="003C2EE9">
        <w:rPr>
          <w:rFonts w:ascii="Segoe UI" w:hAnsi="Segoe UI" w:cs="Segoe UI"/>
          <w:iCs/>
        </w:rPr>
        <w:t xml:space="preserve"> za zpoždění podle Pod-článku 8.7 </w:t>
      </w:r>
      <w:r w:rsidR="0041047E" w:rsidRPr="003C2EE9">
        <w:rPr>
          <w:rFonts w:ascii="Segoe UI" w:hAnsi="Segoe UI" w:cs="Segoe UI"/>
          <w:iCs/>
        </w:rPr>
        <w:t>[</w:t>
      </w:r>
      <w:r w:rsidR="000B01E0" w:rsidRPr="003C2EE9">
        <w:rPr>
          <w:rFonts w:ascii="Segoe UI" w:hAnsi="Segoe UI" w:cs="Segoe UI"/>
          <w:iCs/>
        </w:rPr>
        <w:t>Smluvní pokuta</w:t>
      </w:r>
      <w:r w:rsidRPr="003C2EE9">
        <w:rPr>
          <w:rFonts w:ascii="Segoe UI" w:hAnsi="Segoe UI" w:cs="Segoe UI"/>
          <w:iCs/>
        </w:rPr>
        <w:t xml:space="preserve"> za zpoždění</w:t>
      </w:r>
      <w:r w:rsidR="0041047E" w:rsidRPr="003C2EE9">
        <w:rPr>
          <w:rFonts w:ascii="Segoe UI" w:hAnsi="Segoe UI" w:cs="Segoe UI"/>
          <w:iCs/>
        </w:rPr>
        <w:t>]</w:t>
      </w:r>
      <w:r w:rsidRPr="003C2EE9">
        <w:rPr>
          <w:rFonts w:ascii="Segoe UI" w:hAnsi="Segoe UI" w:cs="Segoe UI"/>
          <w:iCs/>
        </w:rPr>
        <w:t xml:space="preserve"> a nesmí mít vliv na maximální částku této </w:t>
      </w:r>
      <w:r w:rsidR="000B01E0" w:rsidRPr="003C2EE9">
        <w:rPr>
          <w:rFonts w:ascii="Segoe UI" w:hAnsi="Segoe UI" w:cs="Segoe UI"/>
          <w:iCs/>
        </w:rPr>
        <w:t>smluvní pokuty</w:t>
      </w:r>
      <w:r w:rsidRPr="003C2EE9">
        <w:rPr>
          <w:rFonts w:ascii="Segoe UI" w:hAnsi="Segoe UI" w:cs="Segoe UI"/>
          <w:iCs/>
        </w:rPr>
        <w:t>.“</w:t>
      </w:r>
    </w:p>
    <w:p w14:paraId="4182A3CC" w14:textId="5BF8979D" w:rsidR="00D6620A" w:rsidRPr="003C2EE9" w:rsidRDefault="00D6620A" w:rsidP="003C2EE9">
      <w:pPr>
        <w:spacing w:line="276" w:lineRule="auto"/>
        <w:jc w:val="both"/>
        <w:rPr>
          <w:rFonts w:ascii="Segoe UI" w:hAnsi="Segoe UI" w:cs="Segoe UI"/>
          <w:b/>
          <w:bCs/>
        </w:rPr>
      </w:pPr>
      <w:r w:rsidRPr="003C2EE9">
        <w:rPr>
          <w:rFonts w:ascii="Segoe UI" w:hAnsi="Segoe UI" w:cs="Segoe UI"/>
          <w:b/>
          <w:bCs/>
        </w:rPr>
        <w:t xml:space="preserve">Pod-článek 10.3 </w:t>
      </w:r>
      <w:r w:rsidR="00864545" w:rsidRPr="003C2EE9">
        <w:rPr>
          <w:rFonts w:ascii="Segoe UI" w:hAnsi="Segoe UI" w:cs="Segoe UI"/>
          <w:b/>
          <w:bCs/>
        </w:rPr>
        <w:t>se nahrazuje novým</w:t>
      </w:r>
      <w:r w:rsidRPr="003C2EE9">
        <w:rPr>
          <w:rFonts w:ascii="Segoe UI" w:hAnsi="Segoe UI" w:cs="Segoe UI"/>
          <w:b/>
          <w:bCs/>
        </w:rPr>
        <w:t xml:space="preserve"> zněním:</w:t>
      </w:r>
    </w:p>
    <w:p w14:paraId="4B783D67"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„Jestliže je Zhotoviteli bráněno v provedení Přejímacích zkoušek z důvodů, za něž nese odpovědnost Objednatel, po více než 14 dnů od data</w:t>
      </w:r>
    </w:p>
    <w:p w14:paraId="5ED88643"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 Zhotovitel poprvé připraven k provedení Přejímacích zkoušek, nebo</w:t>
      </w:r>
    </w:p>
    <w:p w14:paraId="33A39D1F"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bylo Zhotoviteli doručeno oznámení o termínu provádění Přejímacích zkoušek, pokud nastalo později než datum uvedené pod bodem (i) shora,</w:t>
      </w:r>
    </w:p>
    <w:p w14:paraId="26CF6D81"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a jestliže Zhotoviteli proto vznikne zpoždění anebo Náklady v důsledku opoždění v provedení Přejímacích zkoušek, musí</w:t>
      </w:r>
    </w:p>
    <w:p w14:paraId="7EA8AD06" w14:textId="77777777" w:rsidR="00FB16EA" w:rsidRPr="003C2EE9" w:rsidRDefault="00FB16EA" w:rsidP="0029685D">
      <w:pPr>
        <w:pStyle w:val="Styl1"/>
        <w:numPr>
          <w:ilvl w:val="0"/>
          <w:numId w:val="17"/>
        </w:numPr>
        <w:spacing w:before="0" w:after="160" w:line="276" w:lineRule="auto"/>
        <w:rPr>
          <w:rFonts w:ascii="Segoe UI" w:eastAsiaTheme="minorHAnsi" w:hAnsi="Segoe UI" w:cs="Segoe UI"/>
          <w:iCs/>
          <w:color w:val="000000" w:themeColor="text1"/>
          <w:kern w:val="2"/>
          <w:lang w:eastAsia="en-US" w:bidi="ar-SA"/>
          <w14:ligatures w14:val="standardContextual"/>
        </w:rPr>
      </w:pPr>
      <w:r w:rsidRPr="003C2EE9">
        <w:rPr>
          <w:rFonts w:ascii="Segoe UI" w:eastAsiaTheme="minorHAnsi" w:hAnsi="Segoe UI" w:cs="Segoe UI"/>
          <w:iCs/>
          <w:color w:val="000000" w:themeColor="text1"/>
          <w:kern w:val="2"/>
          <w:lang w:eastAsia="en-US" w:bidi="ar-SA"/>
          <w14:ligatures w14:val="standardContextual"/>
        </w:rPr>
        <w:t>dát Zhotovitel Správci stavby oznámení a</w:t>
      </w:r>
    </w:p>
    <w:p w14:paraId="2802C41B" w14:textId="675F8824" w:rsidR="00FB16EA" w:rsidRPr="003C2EE9" w:rsidRDefault="00FB16EA" w:rsidP="0029685D">
      <w:pPr>
        <w:pStyle w:val="Styl1"/>
        <w:numPr>
          <w:ilvl w:val="0"/>
          <w:numId w:val="17"/>
        </w:numPr>
        <w:spacing w:before="0" w:after="160" w:line="276" w:lineRule="auto"/>
        <w:rPr>
          <w:rFonts w:ascii="Segoe UI" w:hAnsi="Segoe UI" w:cs="Segoe UI"/>
          <w:i/>
          <w:color w:val="0070C0"/>
        </w:rPr>
      </w:pPr>
      <w:r w:rsidRPr="003C2EE9">
        <w:rPr>
          <w:rFonts w:ascii="Segoe UI" w:eastAsiaTheme="minorHAnsi" w:hAnsi="Segoe UI" w:cs="Segoe UI"/>
          <w:iCs/>
          <w:color w:val="000000" w:themeColor="text1"/>
          <w:kern w:val="2"/>
          <w:lang w:eastAsia="en-US" w:bidi="ar-SA"/>
          <w14:ligatures w14:val="standardContextual"/>
        </w:rPr>
        <w:lastRenderedPageBreak/>
        <w:t xml:space="preserve">je oprávněn podle Pod-článku 20.1 </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Claimy zhotovitele</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 xml:space="preserve"> k:</w:t>
      </w:r>
    </w:p>
    <w:p w14:paraId="0D29FC47" w14:textId="205C6B22"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Prodloužení doby pro dokončení</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EBFF9AD" w14:textId="77777777"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jakýchkoli takových Nákladů plus přirážky přiměřeného zisku, které se zahrnou do Smluvní ceny.</w:t>
      </w:r>
    </w:p>
    <w:p w14:paraId="45DA1912" w14:textId="1BC49ED6" w:rsidR="00FB16EA" w:rsidRPr="003C2EE9" w:rsidRDefault="00FB16EA"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postupovat v souladu s Pod-článkem 3.5 </w:t>
      </w:r>
      <w:r w:rsidR="00992BAC" w:rsidRPr="003C2EE9">
        <w:rPr>
          <w:rFonts w:ascii="Segoe UI" w:hAnsi="Segoe UI" w:cs="Segoe UI"/>
          <w:iCs/>
        </w:rPr>
        <w:t>[</w:t>
      </w:r>
      <w:r w:rsidRPr="003C2EE9">
        <w:rPr>
          <w:rFonts w:ascii="Segoe UI" w:hAnsi="Segoe UI" w:cs="Segoe UI"/>
          <w:iCs/>
        </w:rPr>
        <w:t>Určení</w:t>
      </w:r>
      <w:r w:rsidR="00992BAC" w:rsidRPr="003C2EE9">
        <w:rPr>
          <w:rFonts w:ascii="Segoe UI" w:hAnsi="Segoe UI" w:cs="Segoe UI"/>
          <w:iCs/>
        </w:rPr>
        <w:t>]</w:t>
      </w:r>
      <w:r w:rsidRPr="003C2EE9">
        <w:rPr>
          <w:rFonts w:ascii="Segoe UI" w:hAnsi="Segoe UI" w:cs="Segoe UI"/>
          <w:iCs/>
        </w:rPr>
        <w:t>, aby tyto záležitosti dohodl nebo určil.“</w:t>
      </w:r>
    </w:p>
    <w:p w14:paraId="7876BFF6" w14:textId="7B3D64A1" w:rsidR="00564B8A" w:rsidRPr="003C2EE9" w:rsidRDefault="00564B8A" w:rsidP="003C2EE9">
      <w:pPr>
        <w:spacing w:line="276" w:lineRule="auto"/>
        <w:jc w:val="both"/>
        <w:rPr>
          <w:rFonts w:ascii="Segoe UI" w:hAnsi="Segoe UI" w:cs="Segoe UI"/>
          <w:b/>
          <w:bCs/>
        </w:rPr>
      </w:pPr>
      <w:r w:rsidRPr="003C2EE9">
        <w:rPr>
          <w:rFonts w:ascii="Segoe UI" w:hAnsi="Segoe UI" w:cs="Segoe UI"/>
          <w:b/>
          <w:bCs/>
        </w:rPr>
        <w:t>Pod-článek 10.5 je nově přidán, a to v tomto znění:</w:t>
      </w:r>
    </w:p>
    <w:p w14:paraId="0CEF3058" w14:textId="560398B7" w:rsidR="00DE62E7" w:rsidRPr="003C2EE9" w:rsidRDefault="007B7379" w:rsidP="003C2EE9">
      <w:pPr>
        <w:spacing w:line="276" w:lineRule="auto"/>
        <w:jc w:val="both"/>
        <w:rPr>
          <w:rFonts w:ascii="Segoe UI" w:hAnsi="Segoe UI" w:cs="Segoe UI"/>
          <w:iCs/>
        </w:rPr>
      </w:pPr>
      <w:r w:rsidRPr="003C2EE9">
        <w:rPr>
          <w:rFonts w:ascii="Segoe UI" w:hAnsi="Segoe UI" w:cs="Segoe UI"/>
          <w:iCs/>
        </w:rPr>
        <w:t>„</w:t>
      </w:r>
      <w:r w:rsidR="00587C02" w:rsidRPr="003C2EE9">
        <w:rPr>
          <w:rFonts w:ascii="Segoe UI" w:hAnsi="Segoe UI" w:cs="Segoe UI"/>
          <w:b/>
          <w:bCs/>
          <w:iCs/>
        </w:rPr>
        <w:t xml:space="preserve">10.5 </w:t>
      </w:r>
      <w:r w:rsidR="00DE62E7" w:rsidRPr="003C2EE9">
        <w:rPr>
          <w:rFonts w:ascii="Segoe UI" w:hAnsi="Segoe UI" w:cs="Segoe UI"/>
          <w:b/>
          <w:bCs/>
          <w:iCs/>
        </w:rPr>
        <w:t>Zkušební provoz</w:t>
      </w:r>
    </w:p>
    <w:p w14:paraId="1507DCB4" w14:textId="588051F2" w:rsidR="00A75EFF" w:rsidRPr="003C2EE9" w:rsidRDefault="00A75EFF" w:rsidP="003C2EE9">
      <w:pPr>
        <w:spacing w:line="276" w:lineRule="auto"/>
        <w:jc w:val="both"/>
        <w:rPr>
          <w:rFonts w:ascii="Segoe UI" w:hAnsi="Segoe UI" w:cs="Segoe UI"/>
          <w:iCs/>
        </w:rPr>
      </w:pPr>
      <w:r w:rsidRPr="003C2EE9">
        <w:rPr>
          <w:rFonts w:ascii="Segoe UI" w:hAnsi="Segoe UI" w:cs="Segoe UI"/>
          <w:iCs/>
        </w:rPr>
        <w:t>Podmínky Zkušebního provozu stanoví Požadavky objednatele.</w:t>
      </w:r>
      <w:r w:rsidR="007B7379" w:rsidRPr="003C2EE9">
        <w:rPr>
          <w:rFonts w:ascii="Segoe UI" w:hAnsi="Segoe UI" w:cs="Segoe UI"/>
          <w:iCs/>
        </w:rPr>
        <w:t>“</w:t>
      </w:r>
    </w:p>
    <w:p w14:paraId="2BB0A488" w14:textId="12C51A56" w:rsidR="00564B8A" w:rsidRPr="003C2EE9" w:rsidRDefault="001112C0" w:rsidP="006C7301">
      <w:pPr>
        <w:keepNext/>
        <w:spacing w:line="276" w:lineRule="auto"/>
        <w:jc w:val="both"/>
        <w:rPr>
          <w:rFonts w:ascii="Segoe UI" w:hAnsi="Segoe UI" w:cs="Segoe UI"/>
          <w:b/>
          <w:bCs/>
        </w:rPr>
      </w:pPr>
      <w:r w:rsidRPr="003C2EE9">
        <w:rPr>
          <w:rFonts w:ascii="Segoe UI" w:hAnsi="Segoe UI" w:cs="Segoe UI"/>
          <w:b/>
          <w:bCs/>
        </w:rPr>
        <w:t xml:space="preserve">Pod-článek </w:t>
      </w:r>
      <w:r w:rsidR="00C87EBA" w:rsidRPr="003C2EE9">
        <w:rPr>
          <w:rFonts w:ascii="Segoe UI" w:hAnsi="Segoe UI" w:cs="Segoe UI"/>
          <w:b/>
          <w:bCs/>
        </w:rPr>
        <w:t xml:space="preserve">11.1 se </w:t>
      </w:r>
      <w:r w:rsidR="00BB744C" w:rsidRPr="003C2EE9">
        <w:rPr>
          <w:rFonts w:ascii="Segoe UI" w:hAnsi="Segoe UI" w:cs="Segoe UI"/>
          <w:b/>
          <w:bCs/>
        </w:rPr>
        <w:t xml:space="preserve">nahrazuje novým zněním: </w:t>
      </w:r>
    </w:p>
    <w:p w14:paraId="3F00B8A6" w14:textId="7C097304" w:rsidR="00C17AF9" w:rsidRPr="003C2EE9" w:rsidRDefault="00C17AF9" w:rsidP="003C2EE9">
      <w:pPr>
        <w:spacing w:line="276" w:lineRule="auto"/>
        <w:jc w:val="both"/>
        <w:rPr>
          <w:rFonts w:ascii="Segoe UI" w:hAnsi="Segoe UI" w:cs="Segoe UI"/>
          <w:iCs/>
        </w:rPr>
      </w:pPr>
      <w:r w:rsidRPr="003C2EE9">
        <w:rPr>
          <w:rFonts w:ascii="Segoe UI" w:hAnsi="Segoe UI" w:cs="Segoe UI"/>
          <w:iCs/>
        </w:rPr>
        <w:t>Dílo, Dokumenty zhotovitele a každá Sekce musí být ve stavu požadovaném Smlouvou (s</w:t>
      </w:r>
      <w:r w:rsidR="006C7301">
        <w:rPr>
          <w:rFonts w:ascii="Segoe UI" w:hAnsi="Segoe UI" w:cs="Segoe UI"/>
          <w:iCs/>
        </w:rPr>
        <w:t> </w:t>
      </w:r>
      <w:r w:rsidRPr="003C2EE9">
        <w:rPr>
          <w:rFonts w:ascii="Segoe UI" w:hAnsi="Segoe UI" w:cs="Segoe UI"/>
          <w:iCs/>
        </w:rPr>
        <w:t>výjimkou běžného opotřebení) do data uplynutí příslušné Záruční doby, popřípadě co nejdříve, jak je to možné po jejím uplynutí, Zhotovitel proto musí:</w:t>
      </w:r>
    </w:p>
    <w:p w14:paraId="34330EBC" w14:textId="156D22B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dokončit jakoukoli práci, která není dokončena k datu stanovenému v Potvrzení o převzetí během takové přiměřené lhůty, která je určena pokynem Správce stavby</w:t>
      </w:r>
      <w:r w:rsidR="00AB02A6" w:rsidRPr="003C2EE9">
        <w:rPr>
          <w:rFonts w:ascii="Segoe UI" w:hAnsi="Segoe UI" w:cs="Segoe UI"/>
          <w:iCs/>
          <w:sz w:val="22"/>
          <w:szCs w:val="22"/>
        </w:rPr>
        <w:t>,</w:t>
      </w:r>
    </w:p>
    <w:p w14:paraId="6FE90BAB" w14:textId="50DDEEC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provést veškeré práce potřebné k odstranění vad nebo poškození tak, jak může být oznámeno Objednatelem (nebo jeho jménem) k datu nebo před datem uplynutí Záruční doby Díla nebo Sekce (podle okolností)</w:t>
      </w:r>
      <w:r w:rsidR="00AB02A6" w:rsidRPr="003C2EE9">
        <w:rPr>
          <w:rFonts w:ascii="Segoe UI" w:hAnsi="Segoe UI" w:cs="Segoe UI"/>
          <w:iCs/>
          <w:sz w:val="22"/>
          <w:szCs w:val="22"/>
        </w:rPr>
        <w:t xml:space="preserve"> a</w:t>
      </w:r>
    </w:p>
    <w:p w14:paraId="1A0CBEA1" w14:textId="76A4AE70" w:rsidR="00C73E23" w:rsidRPr="003C2EE9" w:rsidRDefault="00645683"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předat veškeré výše uvedené práce protokolárně Objednateli (nebo jeho zástupci).</w:t>
      </w:r>
    </w:p>
    <w:p w14:paraId="65AE57E5" w14:textId="5A71865F" w:rsidR="00BB744C" w:rsidRPr="003C2EE9" w:rsidRDefault="00C17AF9" w:rsidP="003C2EE9">
      <w:pPr>
        <w:spacing w:line="276" w:lineRule="auto"/>
        <w:jc w:val="both"/>
        <w:rPr>
          <w:rFonts w:ascii="Segoe UI" w:hAnsi="Segoe UI" w:cs="Segoe UI"/>
          <w:iCs/>
        </w:rPr>
      </w:pPr>
      <w:r w:rsidRPr="003C2EE9">
        <w:rPr>
          <w:rFonts w:ascii="Segoe UI" w:hAnsi="Segoe UI" w:cs="Segoe UI"/>
          <w:iCs/>
        </w:rPr>
        <w:t>Jestliže se objeví vada nebo poškození, musí být Objednatelem (nebo jeho jménem) podáno příslušné oznámení Zhotoviteli.</w:t>
      </w:r>
    </w:p>
    <w:p w14:paraId="3940F8E4" w14:textId="058B17FE" w:rsidR="00B00808" w:rsidRPr="003C2EE9" w:rsidRDefault="1F0B6DBB" w:rsidP="4D05C2F3">
      <w:pPr>
        <w:spacing w:line="276" w:lineRule="auto"/>
        <w:jc w:val="both"/>
        <w:rPr>
          <w:rFonts w:ascii="Segoe UI" w:hAnsi="Segoe UI" w:cs="Segoe UI"/>
        </w:rPr>
      </w:pPr>
      <w:r w:rsidRPr="08A5D69C">
        <w:rPr>
          <w:rFonts w:ascii="Segoe UI" w:hAnsi="Segoe UI" w:cs="Segoe UI"/>
        </w:rPr>
        <w:t xml:space="preserve">Zhotovitel je povinen Objednateli, </w:t>
      </w:r>
      <w:r w:rsidR="4683E191" w:rsidRPr="08A5D69C">
        <w:rPr>
          <w:rFonts w:ascii="Segoe UI" w:hAnsi="Segoe UI" w:cs="Segoe UI"/>
        </w:rPr>
        <w:t xml:space="preserve">do </w:t>
      </w:r>
      <w:r w:rsidR="1501B215" w:rsidRPr="08A5D69C">
        <w:rPr>
          <w:rFonts w:ascii="Segoe UI" w:hAnsi="Segoe UI" w:cs="Segoe UI"/>
        </w:rPr>
        <w:t>10</w:t>
      </w:r>
      <w:r w:rsidR="02A624AC" w:rsidRPr="08A5D69C">
        <w:rPr>
          <w:rFonts w:ascii="Segoe UI" w:hAnsi="Segoe UI" w:cs="Segoe UI"/>
        </w:rPr>
        <w:t xml:space="preserve"> dnů</w:t>
      </w:r>
      <w:r w:rsidRPr="08A5D69C">
        <w:rPr>
          <w:rFonts w:ascii="Segoe UI" w:hAnsi="Segoe UI" w:cs="Segoe UI"/>
        </w:rPr>
        <w:t xml:space="preserve"> po oznámení vady oznámit, jakým způsobem zamýšlí vadu Díla odstranit. Konkrétní způsob odstranění vady musí odsouhlasit Objednatel. Tento souhlas nesmí být bez závažného důvodu zdržován nebo zpožďován.</w:t>
      </w:r>
    </w:p>
    <w:p w14:paraId="79EF37CB" w14:textId="30C3C21B" w:rsidR="00843F65" w:rsidRPr="003C2EE9" w:rsidRDefault="00843F65" w:rsidP="003C2EE9">
      <w:pPr>
        <w:spacing w:line="276" w:lineRule="auto"/>
        <w:jc w:val="both"/>
        <w:rPr>
          <w:rFonts w:ascii="Segoe UI" w:hAnsi="Segoe UI" w:cs="Segoe UI"/>
          <w:b/>
        </w:rPr>
      </w:pPr>
      <w:r w:rsidRPr="003C2EE9">
        <w:rPr>
          <w:rFonts w:ascii="Segoe UI" w:hAnsi="Segoe UI" w:cs="Segoe UI"/>
          <w:b/>
        </w:rPr>
        <w:t>Pod-člán</w:t>
      </w:r>
      <w:r w:rsidR="00BB2BD1" w:rsidRPr="003C2EE9">
        <w:rPr>
          <w:rFonts w:ascii="Segoe UI" w:hAnsi="Segoe UI" w:cs="Segoe UI"/>
          <w:b/>
        </w:rPr>
        <w:t>ek</w:t>
      </w:r>
      <w:r w:rsidRPr="003C2EE9">
        <w:rPr>
          <w:rFonts w:ascii="Segoe UI" w:hAnsi="Segoe UI" w:cs="Segoe UI"/>
          <w:b/>
        </w:rPr>
        <w:t xml:space="preserve"> 11.2. se</w:t>
      </w:r>
      <w:r w:rsidR="00BB2BD1" w:rsidRPr="003C2EE9">
        <w:rPr>
          <w:rFonts w:ascii="Segoe UI" w:hAnsi="Segoe UI" w:cs="Segoe UI"/>
          <w:b/>
        </w:rPr>
        <w:t xml:space="preserve"> v prvním odstavci</w:t>
      </w:r>
      <w:r w:rsidRPr="003C2EE9">
        <w:rPr>
          <w:rFonts w:ascii="Segoe UI" w:hAnsi="Segoe UI" w:cs="Segoe UI"/>
          <w:b/>
        </w:rPr>
        <w:t xml:space="preserve"> </w:t>
      </w:r>
      <w:r w:rsidR="00B13723" w:rsidRPr="003C2EE9">
        <w:rPr>
          <w:rFonts w:ascii="Segoe UI" w:hAnsi="Segoe UI" w:cs="Segoe UI"/>
          <w:b/>
        </w:rPr>
        <w:t>nahrazuje novým zněním</w:t>
      </w:r>
      <w:r w:rsidRPr="003C2EE9">
        <w:rPr>
          <w:rFonts w:ascii="Segoe UI" w:hAnsi="Segoe UI" w:cs="Segoe UI"/>
          <w:b/>
        </w:rPr>
        <w:t>:</w:t>
      </w:r>
    </w:p>
    <w:p w14:paraId="65E3F830" w14:textId="234ACC9A" w:rsidR="00015A7B" w:rsidRPr="003C2EE9" w:rsidRDefault="00015A7B" w:rsidP="003C2EE9">
      <w:pPr>
        <w:spacing w:line="276" w:lineRule="auto"/>
        <w:jc w:val="both"/>
        <w:rPr>
          <w:rFonts w:ascii="Segoe UI" w:hAnsi="Segoe UI" w:cs="Segoe UI"/>
          <w:iCs/>
        </w:rPr>
      </w:pPr>
      <w:r w:rsidRPr="003C2EE9">
        <w:rPr>
          <w:rFonts w:ascii="Segoe UI" w:hAnsi="Segoe UI" w:cs="Segoe UI"/>
          <w:iCs/>
        </w:rPr>
        <w:t xml:space="preserve">„Jakákoli práce, na kterou odkazuje pod-odstavec (b) Pod-článku 11.1 </w:t>
      </w:r>
      <w:r w:rsidR="00992BAC" w:rsidRPr="003C2EE9">
        <w:rPr>
          <w:rFonts w:ascii="Segoe UI" w:hAnsi="Segoe UI" w:cs="Segoe UI"/>
          <w:iCs/>
        </w:rPr>
        <w:t>[</w:t>
      </w:r>
      <w:r w:rsidRPr="003C2EE9">
        <w:rPr>
          <w:rFonts w:ascii="Segoe UI" w:hAnsi="Segoe UI" w:cs="Segoe UI"/>
          <w:iCs/>
        </w:rPr>
        <w:t>Dokončení nedokončených prací a odstraňování vad</w:t>
      </w:r>
      <w:r w:rsidR="00992BAC" w:rsidRPr="003C2EE9">
        <w:rPr>
          <w:rFonts w:ascii="Segoe UI" w:hAnsi="Segoe UI" w:cs="Segoe UI"/>
          <w:iCs/>
        </w:rPr>
        <w:t>]</w:t>
      </w:r>
      <w:r w:rsidRPr="003C2EE9">
        <w:rPr>
          <w:rFonts w:ascii="Segoe UI" w:hAnsi="Segoe UI" w:cs="Segoe UI"/>
          <w:iCs/>
        </w:rPr>
        <w:t xml:space="preserve"> musí být provedena na riziko a náklady Zhoto</w:t>
      </w:r>
      <w:r w:rsidRPr="003C2EE9">
        <w:rPr>
          <w:rFonts w:ascii="Segoe UI" w:hAnsi="Segoe UI" w:cs="Segoe UI"/>
          <w:iCs/>
        </w:rPr>
        <w:softHyphen/>
        <w:t>vitele, ledaže byla vada nebo poškození způsobena nesprávným užíváním Díla Objednatelem.“</w:t>
      </w:r>
    </w:p>
    <w:p w14:paraId="7D768367" w14:textId="40157E9D" w:rsidR="00BB2BD1" w:rsidRPr="003C2EE9" w:rsidRDefault="00BB2BD1" w:rsidP="003C2EE9">
      <w:pPr>
        <w:spacing w:line="276" w:lineRule="auto"/>
        <w:jc w:val="both"/>
        <w:rPr>
          <w:rFonts w:ascii="Segoe UI" w:hAnsi="Segoe UI" w:cs="Segoe UI"/>
          <w:iCs/>
        </w:rPr>
      </w:pPr>
      <w:r w:rsidRPr="003C2EE9">
        <w:rPr>
          <w:rFonts w:ascii="Segoe UI" w:hAnsi="Segoe UI" w:cs="Segoe UI"/>
          <w:b/>
        </w:rPr>
        <w:t>Pod-článek 11.2. se v posledním odstavci nahrazuje novým zněním:</w:t>
      </w:r>
      <w:r w:rsidRPr="003C2EE9">
        <w:rPr>
          <w:rFonts w:ascii="Segoe UI" w:hAnsi="Segoe UI" w:cs="Segoe UI"/>
          <w:iCs/>
        </w:rPr>
        <w:t xml:space="preserve"> </w:t>
      </w:r>
    </w:p>
    <w:p w14:paraId="4F16DC49" w14:textId="2336273E" w:rsidR="0064100B" w:rsidRPr="003C2EE9" w:rsidRDefault="0064100B" w:rsidP="003C2EE9">
      <w:pPr>
        <w:spacing w:line="276" w:lineRule="auto"/>
        <w:jc w:val="both"/>
        <w:rPr>
          <w:rFonts w:ascii="Segoe UI" w:hAnsi="Segoe UI" w:cs="Segoe UI"/>
          <w:iCs/>
        </w:rPr>
      </w:pPr>
      <w:r w:rsidRPr="003C2EE9">
        <w:rPr>
          <w:rFonts w:ascii="Segoe UI" w:hAnsi="Segoe UI" w:cs="Segoe UI"/>
          <w:iCs/>
        </w:rPr>
        <w:t>„Když a v takovém rozsahu</w:t>
      </w:r>
      <w:r w:rsidR="008A6BB4" w:rsidRPr="003C2EE9">
        <w:rPr>
          <w:rFonts w:ascii="Segoe UI" w:hAnsi="Segoe UI" w:cs="Segoe UI"/>
          <w:iCs/>
        </w:rPr>
        <w:t>,</w:t>
      </w:r>
      <w:r w:rsidRPr="003C2EE9">
        <w:rPr>
          <w:rFonts w:ascii="Segoe UI" w:hAnsi="Segoe UI" w:cs="Segoe UI"/>
          <w:iCs/>
        </w:rPr>
        <w:t xml:space="preserve"> jak lze takovou práci přičíst k jakékoliv jiné příčině a Objednatel rozhodne o nutnosti provedení nových prací a o jejich zadání v jiném řízení podle </w:t>
      </w:r>
      <w:r w:rsidR="00FA69D1">
        <w:rPr>
          <w:rFonts w:ascii="Segoe UI" w:hAnsi="Segoe UI" w:cs="Segoe UI"/>
          <w:iCs/>
        </w:rPr>
        <w:t>ZZVZ</w:t>
      </w:r>
      <w:r w:rsidRPr="003C2EE9">
        <w:rPr>
          <w:rFonts w:ascii="Segoe UI" w:hAnsi="Segoe UI" w:cs="Segoe UI"/>
          <w:iCs/>
        </w:rPr>
        <w:t xml:space="preserve">, se Zhotovitel zavazuje poskytnout veškerou potřebnou součinnost a zejména předložit nabídku </w:t>
      </w:r>
      <w:r w:rsidRPr="003C2EE9">
        <w:rPr>
          <w:rFonts w:ascii="Segoe UI" w:hAnsi="Segoe UI" w:cs="Segoe UI"/>
          <w:iCs/>
        </w:rPr>
        <w:lastRenderedPageBreak/>
        <w:t>na provedení nových prací. Zhotovitel se dále v případě, že nebude vybrán pro realizaci těchto prací, zavazuje poskytnout vybranému dodavateli nových prací veškerou součinnost pro jejich řádnou realizaci.“</w:t>
      </w:r>
    </w:p>
    <w:p w14:paraId="6B03D7E2" w14:textId="6C0E447C" w:rsidR="001B7B87" w:rsidRPr="003C2EE9" w:rsidRDefault="001B7B87" w:rsidP="003C2EE9">
      <w:pPr>
        <w:spacing w:line="276" w:lineRule="auto"/>
        <w:jc w:val="both"/>
        <w:rPr>
          <w:rFonts w:ascii="Segoe UI" w:hAnsi="Segoe UI" w:cs="Segoe UI"/>
          <w:b/>
          <w:bCs/>
        </w:rPr>
      </w:pPr>
      <w:r w:rsidRPr="003C2EE9">
        <w:rPr>
          <w:rFonts w:ascii="Segoe UI" w:hAnsi="Segoe UI" w:cs="Segoe UI"/>
          <w:b/>
          <w:bCs/>
        </w:rPr>
        <w:t>Pod-článek 11.3 se mění následovně:</w:t>
      </w:r>
    </w:p>
    <w:p w14:paraId="1A563828" w14:textId="7E738692" w:rsidR="00724945" w:rsidRPr="003C2EE9" w:rsidRDefault="00724945" w:rsidP="003C2EE9">
      <w:pPr>
        <w:spacing w:line="276" w:lineRule="auto"/>
        <w:jc w:val="both"/>
        <w:rPr>
          <w:rFonts w:ascii="Segoe UI" w:hAnsi="Segoe UI" w:cs="Segoe UI"/>
          <w:iCs/>
        </w:rPr>
      </w:pPr>
      <w:r w:rsidRPr="003C2EE9">
        <w:rPr>
          <w:rFonts w:ascii="Segoe UI" w:hAnsi="Segoe UI" w:cs="Segoe UI"/>
          <w:iCs/>
        </w:rPr>
        <w:t xml:space="preserve">„Objednatel je oprávněn podle Pod-článku 2.5 </w:t>
      </w:r>
      <w:r w:rsidR="00BB2BD1" w:rsidRPr="003C2EE9">
        <w:rPr>
          <w:rFonts w:ascii="Segoe UI" w:hAnsi="Segoe UI" w:cs="Segoe UI"/>
          <w:iCs/>
        </w:rPr>
        <w:t>[</w:t>
      </w:r>
      <w:r w:rsidRPr="003C2EE9">
        <w:rPr>
          <w:rFonts w:ascii="Segoe UI" w:hAnsi="Segoe UI" w:cs="Segoe UI"/>
          <w:iCs/>
        </w:rPr>
        <w:t>Claimy objednatele</w:t>
      </w:r>
      <w:r w:rsidR="00BB2BD1" w:rsidRPr="003C2EE9">
        <w:rPr>
          <w:rFonts w:ascii="Segoe UI" w:hAnsi="Segoe UI" w:cs="Segoe UI"/>
          <w:iCs/>
        </w:rPr>
        <w:t>]</w:t>
      </w:r>
      <w:r w:rsidRPr="003C2EE9">
        <w:rPr>
          <w:rFonts w:ascii="Segoe UI" w:hAnsi="Segoe UI" w:cs="Segoe UI"/>
          <w:iCs/>
        </w:rPr>
        <w:t xml:space="preserve"> k prodloužení Záruční doby Díla nebo Sekce, když a v takovém rozsahu, jak Dílo, Sekce nebo významná položka Technologického zařízení </w:t>
      </w:r>
      <w:r w:rsidR="00BB2BD1" w:rsidRPr="003C2EE9">
        <w:rPr>
          <w:rFonts w:ascii="Segoe UI" w:hAnsi="Segoe UI" w:cs="Segoe UI"/>
          <w:iCs/>
        </w:rPr>
        <w:t>(</w:t>
      </w:r>
      <w:r w:rsidRPr="003C2EE9">
        <w:rPr>
          <w:rFonts w:ascii="Segoe UI" w:hAnsi="Segoe UI" w:cs="Segoe UI"/>
          <w:iCs/>
        </w:rPr>
        <w:t xml:space="preserve">podle okolností a po převzetí") nemohou být použity k zamýšlenému účelu z důvodu vady nebo poškození. Záruční doba však nesmí být prodloužena o víc než </w:t>
      </w:r>
      <w:r w:rsidR="00DE13F7">
        <w:rPr>
          <w:rFonts w:ascii="Segoe UI" w:hAnsi="Segoe UI" w:cs="Segoe UI"/>
          <w:iCs/>
        </w:rPr>
        <w:t>60</w:t>
      </w:r>
      <w:r w:rsidRPr="003C2EE9">
        <w:rPr>
          <w:rFonts w:ascii="Segoe UI" w:hAnsi="Segoe UI" w:cs="Segoe UI"/>
          <w:iCs/>
        </w:rPr>
        <w:t xml:space="preserve"> </w:t>
      </w:r>
      <w:r w:rsidR="00DE13F7">
        <w:rPr>
          <w:rFonts w:ascii="Segoe UI" w:hAnsi="Segoe UI" w:cs="Segoe UI"/>
          <w:iCs/>
        </w:rPr>
        <w:t>měsíců</w:t>
      </w:r>
      <w:r w:rsidRPr="003C2EE9">
        <w:rPr>
          <w:rFonts w:ascii="Segoe UI" w:hAnsi="Segoe UI" w:cs="Segoe UI"/>
          <w:iCs/>
        </w:rPr>
        <w:t>.“</w:t>
      </w:r>
    </w:p>
    <w:p w14:paraId="29F53D51" w14:textId="51D57BD1" w:rsidR="00595370" w:rsidRPr="003C2EE9" w:rsidRDefault="00595370" w:rsidP="003C2EE9">
      <w:pPr>
        <w:spacing w:line="276" w:lineRule="auto"/>
        <w:jc w:val="both"/>
        <w:rPr>
          <w:rFonts w:ascii="Segoe UI" w:hAnsi="Segoe UI" w:cs="Segoe UI"/>
          <w:b/>
          <w:bCs/>
        </w:rPr>
      </w:pPr>
      <w:r w:rsidRPr="003C2EE9">
        <w:rPr>
          <w:rFonts w:ascii="Segoe UI" w:hAnsi="Segoe UI" w:cs="Segoe UI"/>
          <w:b/>
          <w:bCs/>
        </w:rPr>
        <w:t>Pod-člán</w:t>
      </w:r>
      <w:r w:rsidR="00BB2BD1" w:rsidRPr="003C2EE9">
        <w:rPr>
          <w:rFonts w:ascii="Segoe UI" w:hAnsi="Segoe UI" w:cs="Segoe UI"/>
          <w:b/>
          <w:bCs/>
        </w:rPr>
        <w:t>ek</w:t>
      </w:r>
      <w:r w:rsidRPr="003C2EE9">
        <w:rPr>
          <w:rFonts w:ascii="Segoe UI" w:hAnsi="Segoe UI" w:cs="Segoe UI"/>
          <w:b/>
          <w:bCs/>
        </w:rPr>
        <w:t xml:space="preserve"> 11.6</w:t>
      </w:r>
      <w:r w:rsidR="00BB2BD1" w:rsidRPr="003C2EE9">
        <w:rPr>
          <w:rFonts w:ascii="Segoe UI" w:hAnsi="Segoe UI" w:cs="Segoe UI"/>
          <w:b/>
          <w:bCs/>
        </w:rPr>
        <w:t xml:space="preserve"> se v prvním odstavci doplňuje takto</w:t>
      </w:r>
      <w:r w:rsidRPr="003C2EE9">
        <w:rPr>
          <w:rFonts w:ascii="Segoe UI" w:hAnsi="Segoe UI" w:cs="Segoe UI"/>
          <w:b/>
          <w:bCs/>
        </w:rPr>
        <w:t>:</w:t>
      </w:r>
    </w:p>
    <w:p w14:paraId="3ADCB08C" w14:textId="1BB2AB67" w:rsidR="001249BD" w:rsidRPr="003C2EE9" w:rsidRDefault="001249BD" w:rsidP="003C2EE9">
      <w:pPr>
        <w:spacing w:line="276" w:lineRule="auto"/>
        <w:jc w:val="both"/>
        <w:rPr>
          <w:rFonts w:ascii="Segoe UI" w:hAnsi="Segoe UI" w:cs="Segoe UI"/>
          <w:iCs/>
        </w:rPr>
      </w:pPr>
      <w:r w:rsidRPr="003C2EE9">
        <w:rPr>
          <w:rFonts w:ascii="Segoe UI" w:hAnsi="Segoe UI" w:cs="Segoe UI"/>
          <w:iCs/>
        </w:rPr>
        <w:t>Jestliže může práce na odstraňování vady nebo poškození ovlivnit provozní výkonnost Díla, může Správce stavby požadovat opakování jakýchkoli zkoušek uvedených ve Smlouvě včetně Přejímacích zkoušek anebo Zkoušek po dokončení</w:t>
      </w:r>
      <w:r w:rsidR="005F4C96" w:rsidRPr="003C2EE9">
        <w:rPr>
          <w:rFonts w:ascii="Segoe UI" w:hAnsi="Segoe UI" w:cs="Segoe UI"/>
          <w:iCs/>
        </w:rPr>
        <w:t xml:space="preserve">, po odstranění vady nebo poškození. </w:t>
      </w:r>
      <w:r w:rsidRPr="003C2EE9">
        <w:rPr>
          <w:rFonts w:ascii="Segoe UI" w:hAnsi="Segoe UI" w:cs="Segoe UI"/>
          <w:iCs/>
        </w:rPr>
        <w:t>Požadavek musí být učiněn oznámením do 28 dnů poté, co jsou vada nebo poškození odstraněny.</w:t>
      </w:r>
    </w:p>
    <w:p w14:paraId="2E600432" w14:textId="3A49088B" w:rsidR="00B30EC0" w:rsidRPr="003C2EE9" w:rsidRDefault="00B30EC0" w:rsidP="003C2EE9">
      <w:pPr>
        <w:spacing w:line="276" w:lineRule="auto"/>
        <w:jc w:val="both"/>
        <w:rPr>
          <w:rFonts w:ascii="Segoe UI" w:hAnsi="Segoe UI" w:cs="Segoe UI"/>
          <w:b/>
          <w:bCs/>
        </w:rPr>
      </w:pPr>
      <w:r w:rsidRPr="003C2EE9">
        <w:rPr>
          <w:rFonts w:ascii="Segoe UI" w:hAnsi="Segoe UI" w:cs="Segoe UI"/>
          <w:b/>
          <w:bCs/>
        </w:rPr>
        <w:t>Pod-článek 11.7 se mění následovně:</w:t>
      </w:r>
    </w:p>
    <w:p w14:paraId="3DABE4A5" w14:textId="68FF815B" w:rsidR="00FA47CD" w:rsidRPr="003C2EE9" w:rsidRDefault="00FA47CD" w:rsidP="003C2EE9">
      <w:pPr>
        <w:spacing w:line="276" w:lineRule="auto"/>
        <w:jc w:val="both"/>
        <w:rPr>
          <w:rFonts w:ascii="Segoe UI" w:hAnsi="Segoe UI" w:cs="Segoe UI"/>
          <w:iCs/>
        </w:rPr>
      </w:pPr>
      <w:r w:rsidRPr="003C2EE9">
        <w:rPr>
          <w:rFonts w:ascii="Segoe UI" w:hAnsi="Segoe UI" w:cs="Segoe UI"/>
          <w:iCs/>
        </w:rPr>
        <w:t>Dokud ne</w:t>
      </w:r>
      <w:r w:rsidR="007C2D96" w:rsidRPr="003C2EE9">
        <w:rPr>
          <w:rFonts w:ascii="Segoe UI" w:hAnsi="Segoe UI" w:cs="Segoe UI"/>
          <w:iCs/>
        </w:rPr>
        <w:t>skončila platnost Záruky za odstranění vad</w:t>
      </w:r>
      <w:r w:rsidRPr="003C2EE9">
        <w:rPr>
          <w:rFonts w:ascii="Segoe UI" w:hAnsi="Segoe UI" w:cs="Segoe UI"/>
          <w:iCs/>
        </w:rPr>
        <w:t>, musí mít Zhotovitel právo na přístup ke všem částem Díla a k záznamům o provozu a výkonu Díla mimo situace, kdy by to bylo v rozporu s Objednatelovými přiměřenými bezpečnostními opatřeními.</w:t>
      </w:r>
    </w:p>
    <w:p w14:paraId="79461209" w14:textId="102ED923" w:rsidR="0003324A" w:rsidRPr="003C2EE9" w:rsidRDefault="0003324A" w:rsidP="003C2EE9">
      <w:pPr>
        <w:spacing w:line="276" w:lineRule="auto"/>
        <w:jc w:val="both"/>
        <w:rPr>
          <w:rFonts w:ascii="Segoe UI" w:hAnsi="Segoe UI" w:cs="Segoe UI"/>
          <w:b/>
          <w:bCs/>
        </w:rPr>
      </w:pPr>
      <w:r w:rsidRPr="003C2EE9">
        <w:rPr>
          <w:rFonts w:ascii="Segoe UI" w:hAnsi="Segoe UI" w:cs="Segoe UI"/>
          <w:b/>
          <w:bCs/>
        </w:rPr>
        <w:t>Pod-článek 11.9 je odstraněn bez náhrady.</w:t>
      </w:r>
    </w:p>
    <w:p w14:paraId="5419922B" w14:textId="498304C1" w:rsidR="00804A17" w:rsidRPr="003C2EE9" w:rsidRDefault="00804A17" w:rsidP="003C2EE9">
      <w:pPr>
        <w:spacing w:line="276" w:lineRule="auto"/>
        <w:jc w:val="both"/>
        <w:rPr>
          <w:rFonts w:ascii="Segoe UI" w:hAnsi="Segoe UI" w:cs="Segoe UI"/>
          <w:b/>
          <w:bCs/>
        </w:rPr>
      </w:pPr>
      <w:r w:rsidRPr="003C2EE9">
        <w:rPr>
          <w:rFonts w:ascii="Segoe UI" w:hAnsi="Segoe UI" w:cs="Segoe UI"/>
          <w:b/>
          <w:bCs/>
        </w:rPr>
        <w:t>Pod-článek 11.10 se nahrazuje novým zněním:</w:t>
      </w:r>
    </w:p>
    <w:p w14:paraId="21962A7D" w14:textId="3FD44C12" w:rsidR="0034321B" w:rsidRPr="003C2EE9" w:rsidRDefault="5B993E93" w:rsidP="4D05C2F3">
      <w:pPr>
        <w:spacing w:line="276" w:lineRule="auto"/>
        <w:jc w:val="both"/>
        <w:rPr>
          <w:rFonts w:ascii="Segoe UI" w:hAnsi="Segoe UI" w:cs="Segoe UI"/>
        </w:rPr>
      </w:pPr>
      <w:r w:rsidRPr="08A5D69C">
        <w:rPr>
          <w:rFonts w:ascii="Segoe UI" w:hAnsi="Segoe UI" w:cs="Segoe UI"/>
        </w:rPr>
        <w:t>„Po uplynutí platnosti řádně sjednané Záruky za odstranění vad musí každá ze Stran zůstat odpovědná za splnění jakéhokoli závazku, který v té době zůstal nesplněný.“</w:t>
      </w:r>
    </w:p>
    <w:p w14:paraId="16658663" w14:textId="3CC34BAA" w:rsidR="20BA64BC" w:rsidRDefault="40DC25A2" w:rsidP="4D05C2F3">
      <w:pPr>
        <w:spacing w:line="276" w:lineRule="auto"/>
        <w:jc w:val="both"/>
        <w:rPr>
          <w:rFonts w:ascii="Segoe UI" w:hAnsi="Segoe UI" w:cs="Segoe UI"/>
          <w:b/>
          <w:bCs/>
        </w:rPr>
      </w:pPr>
      <w:r w:rsidRPr="08A5D69C">
        <w:rPr>
          <w:rFonts w:ascii="Segoe UI" w:hAnsi="Segoe UI" w:cs="Segoe UI"/>
          <w:b/>
          <w:bCs/>
        </w:rPr>
        <w:t>Pod-článek 11.11 se mění následovně:</w:t>
      </w:r>
    </w:p>
    <w:p w14:paraId="3393092D" w14:textId="324DDA6E" w:rsidR="74A3CEAD" w:rsidRDefault="52CF6E78" w:rsidP="4D05C2F3">
      <w:pPr>
        <w:spacing w:line="276" w:lineRule="auto"/>
        <w:jc w:val="both"/>
        <w:rPr>
          <w:rFonts w:ascii="Segoe UI" w:hAnsi="Segoe UI" w:cs="Segoe UI"/>
        </w:rPr>
      </w:pPr>
      <w:r w:rsidRPr="08A5D69C">
        <w:rPr>
          <w:rFonts w:ascii="Segoe UI" w:hAnsi="Segoe UI" w:cs="Segoe UI"/>
        </w:rPr>
        <w:t xml:space="preserve">„Po předání Díla </w:t>
      </w:r>
      <w:r w:rsidR="278B20E6" w:rsidRPr="08A5D69C">
        <w:rPr>
          <w:rFonts w:ascii="Segoe UI" w:hAnsi="Segoe UI" w:cs="Segoe UI"/>
        </w:rPr>
        <w:t>musí zhotovitel odvést ze Staveniště jakékoli zbývající Vybavení zhotovitele, přebytečný materiál, odpad, suť a Dočasné dílo.</w:t>
      </w:r>
    </w:p>
    <w:p w14:paraId="1A6CF5A4" w14:textId="751AEC17" w:rsidR="47AD46A0" w:rsidRDefault="278B20E6" w:rsidP="4D05C2F3">
      <w:pPr>
        <w:spacing w:line="276" w:lineRule="auto"/>
        <w:jc w:val="both"/>
        <w:rPr>
          <w:rFonts w:ascii="Segoe UI" w:hAnsi="Segoe UI" w:cs="Segoe UI"/>
        </w:rPr>
      </w:pPr>
      <w:r w:rsidRPr="08A5D69C">
        <w:rPr>
          <w:rFonts w:ascii="Segoe UI" w:hAnsi="Segoe UI" w:cs="Segoe UI"/>
        </w:rPr>
        <w:t xml:space="preserve">Jestliže nebudou veškeré tyto položky odvezeny do 28 dnů potom, co bylo Dílo </w:t>
      </w:r>
      <w:r w:rsidR="4A3B8DAF" w:rsidRPr="08A5D69C">
        <w:rPr>
          <w:rFonts w:ascii="Segoe UI" w:hAnsi="Segoe UI" w:cs="Segoe UI"/>
        </w:rPr>
        <w:t>převzato</w:t>
      </w:r>
      <w:r w:rsidR="03389A9D" w:rsidRPr="08A5D69C">
        <w:rPr>
          <w:rFonts w:ascii="Segoe UI" w:hAnsi="Segoe UI" w:cs="Segoe UI"/>
        </w:rPr>
        <w:t xml:space="preserve"> ve smyslu Pod-článku </w:t>
      </w:r>
      <w:r w:rsidR="4A3B8DAF" w:rsidRPr="08A5D69C">
        <w:rPr>
          <w:rFonts w:ascii="Segoe UI" w:hAnsi="Segoe UI" w:cs="Segoe UI"/>
        </w:rPr>
        <w:t>10</w:t>
      </w:r>
      <w:r w:rsidR="03389A9D" w:rsidRPr="08A5D69C">
        <w:rPr>
          <w:rFonts w:ascii="Segoe UI" w:hAnsi="Segoe UI" w:cs="Segoe UI"/>
        </w:rPr>
        <w:t>.</w:t>
      </w:r>
      <w:r w:rsidR="4A3B8DAF" w:rsidRPr="08A5D69C">
        <w:rPr>
          <w:rFonts w:ascii="Segoe UI" w:hAnsi="Segoe UI" w:cs="Segoe UI"/>
        </w:rPr>
        <w:t>1</w:t>
      </w:r>
      <w:r w:rsidR="03389A9D" w:rsidRPr="08A5D69C">
        <w:rPr>
          <w:rFonts w:ascii="Segoe UI" w:hAnsi="Segoe UI" w:cs="Segoe UI"/>
        </w:rPr>
        <w:t xml:space="preserve"> [</w:t>
      </w:r>
      <w:r w:rsidR="4A3B8DAF" w:rsidRPr="08A5D69C">
        <w:rPr>
          <w:rFonts w:ascii="Segoe UI" w:hAnsi="Segoe UI" w:cs="Segoe UI"/>
          <w:i/>
          <w:iCs/>
        </w:rPr>
        <w:t>Převzetí díla a sekcí</w:t>
      </w:r>
      <w:r w:rsidR="03389A9D" w:rsidRPr="08A5D69C">
        <w:rPr>
          <w:rFonts w:ascii="Segoe UI" w:hAnsi="Segoe UI" w:cs="Segoe UI"/>
        </w:rPr>
        <w:t>]</w:t>
      </w:r>
      <w:r w:rsidRPr="08A5D69C">
        <w:rPr>
          <w:rFonts w:ascii="Segoe UI" w:hAnsi="Segoe UI" w:cs="Segoe UI"/>
        </w:rPr>
        <w:t>, může Objednatel jakékoliv zbývající položky prodat</w:t>
      </w:r>
      <w:r w:rsidR="09B26EE3" w:rsidRPr="08A5D69C">
        <w:rPr>
          <w:rFonts w:ascii="Segoe UI" w:hAnsi="Segoe UI" w:cs="Segoe UI"/>
        </w:rPr>
        <w:t xml:space="preserve"> nebo je použít jinak. Objednatel je oprávněn k zaplacení nákladů, které mu vznikly v souvislosti s takovým prodejem nebo použitím (nebo je přičitatelné takovému prodeji nebo použití), a ná</w:t>
      </w:r>
      <w:r w:rsidR="43AB943B" w:rsidRPr="08A5D69C">
        <w:rPr>
          <w:rFonts w:ascii="Segoe UI" w:hAnsi="Segoe UI" w:cs="Segoe UI"/>
        </w:rPr>
        <w:t>kladů, které mu vznikly</w:t>
      </w:r>
      <w:r w:rsidR="706490C5" w:rsidRPr="08A5D69C">
        <w:rPr>
          <w:rFonts w:ascii="Segoe UI" w:hAnsi="Segoe UI" w:cs="Segoe UI"/>
        </w:rPr>
        <w:t xml:space="preserve"> v </w:t>
      </w:r>
      <w:r w:rsidR="43AB943B" w:rsidRPr="08A5D69C">
        <w:rPr>
          <w:rFonts w:ascii="Segoe UI" w:hAnsi="Segoe UI" w:cs="Segoe UI"/>
        </w:rPr>
        <w:t>souvislost</w:t>
      </w:r>
      <w:r w:rsidR="44BEB067" w:rsidRPr="08A5D69C">
        <w:rPr>
          <w:rFonts w:ascii="Segoe UI" w:hAnsi="Segoe UI" w:cs="Segoe UI"/>
        </w:rPr>
        <w:t>i</w:t>
      </w:r>
      <w:r w:rsidR="43AB943B" w:rsidRPr="08A5D69C">
        <w:rPr>
          <w:rFonts w:ascii="Segoe UI" w:hAnsi="Segoe UI" w:cs="Segoe UI"/>
        </w:rPr>
        <w:t xml:space="preserve"> s rekultivací Staveniště.</w:t>
      </w:r>
    </w:p>
    <w:p w14:paraId="654391F1" w14:textId="75D650FD" w:rsidR="74AAFF0B" w:rsidRDefault="43AB943B" w:rsidP="4D05C2F3">
      <w:pPr>
        <w:spacing w:line="276" w:lineRule="auto"/>
        <w:jc w:val="both"/>
        <w:rPr>
          <w:rFonts w:ascii="Segoe UI" w:hAnsi="Segoe UI" w:cs="Segoe UI"/>
        </w:rPr>
      </w:pPr>
      <w:r w:rsidRPr="08A5D69C">
        <w:rPr>
          <w:rFonts w:ascii="Segoe UI" w:hAnsi="Segoe UI" w:cs="Segoe UI"/>
        </w:rPr>
        <w:t>Jakýkoli zůstatek peněžních částek z prodeje musí být vyplacen Zhotoviteli. Jestliže je peněžní částka menší než náklady Objednatele, musí Zhotovitel Objednateli zbývající rozdíl nahradit.”</w:t>
      </w:r>
    </w:p>
    <w:p w14:paraId="3F17E9E7" w14:textId="51D2EB3E" w:rsidR="00E77BCB" w:rsidRPr="003C2EE9" w:rsidRDefault="00ED1984"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w:t>
      </w:r>
      <w:r w:rsidRPr="003C2EE9">
        <w:rPr>
          <w:rFonts w:ascii="Segoe UI" w:hAnsi="Segoe UI" w:cs="Segoe UI"/>
          <w:b/>
          <w:bCs/>
        </w:rPr>
        <w:t xml:space="preserve">k 13.1 se </w:t>
      </w:r>
      <w:r w:rsidR="00864C89" w:rsidRPr="003C2EE9">
        <w:rPr>
          <w:rFonts w:ascii="Segoe UI" w:hAnsi="Segoe UI" w:cs="Segoe UI"/>
          <w:b/>
          <w:bCs/>
        </w:rPr>
        <w:t>na konci doplňuje takto</w:t>
      </w:r>
      <w:r w:rsidRPr="003C2EE9">
        <w:rPr>
          <w:rFonts w:ascii="Segoe UI" w:hAnsi="Segoe UI" w:cs="Segoe UI"/>
          <w:b/>
          <w:bCs/>
        </w:rPr>
        <w:t>:</w:t>
      </w:r>
    </w:p>
    <w:p w14:paraId="4FB9A30C" w14:textId="316BAC4F" w:rsidR="002A1BFC" w:rsidRPr="003C2EE9" w:rsidRDefault="002A1BFC" w:rsidP="003C2EE9">
      <w:pPr>
        <w:spacing w:line="276" w:lineRule="auto"/>
        <w:jc w:val="both"/>
        <w:rPr>
          <w:rFonts w:ascii="Segoe UI" w:hAnsi="Segoe UI" w:cs="Segoe UI"/>
        </w:rPr>
      </w:pPr>
      <w:r w:rsidRPr="003C2EE9">
        <w:rPr>
          <w:rFonts w:ascii="Segoe UI" w:hAnsi="Segoe UI" w:cs="Segoe UI"/>
        </w:rPr>
        <w:lastRenderedPageBreak/>
        <w:t xml:space="preserve">„Strany se musí řídit platným a účinným zněním </w:t>
      </w:r>
      <w:r w:rsidR="00FA69D1">
        <w:rPr>
          <w:rFonts w:ascii="Segoe UI" w:hAnsi="Segoe UI" w:cs="Segoe UI"/>
        </w:rPr>
        <w:t>ZZVZ</w:t>
      </w:r>
      <w:r w:rsidRPr="003C2EE9">
        <w:rPr>
          <w:rFonts w:ascii="Segoe UI" w:hAnsi="Segoe UI" w:cs="Segoe UI"/>
        </w:rPr>
        <w:t xml:space="preserve"> a postupovat v případě Variací v souladu s tímto zákonem</w:t>
      </w:r>
      <w:r w:rsidR="00DE13F7">
        <w:rPr>
          <w:rFonts w:ascii="Segoe UI" w:hAnsi="Segoe UI" w:cs="Segoe UI"/>
        </w:rPr>
        <w:t xml:space="preserve">; </w:t>
      </w:r>
      <w:r w:rsidR="00452BAC">
        <w:rPr>
          <w:rFonts w:ascii="Segoe UI" w:hAnsi="Segoe UI" w:cs="Segoe UI"/>
        </w:rPr>
        <w:t>konkrétní</w:t>
      </w:r>
      <w:r w:rsidR="00DE13F7">
        <w:rPr>
          <w:rFonts w:ascii="Segoe UI" w:hAnsi="Segoe UI" w:cs="Segoe UI"/>
        </w:rPr>
        <w:t xml:space="preserve"> Variace </w:t>
      </w:r>
      <w:r w:rsidR="00452BAC">
        <w:rPr>
          <w:rFonts w:ascii="Segoe UI" w:hAnsi="Segoe UI" w:cs="Segoe UI"/>
        </w:rPr>
        <w:t>musí být vždy nepodstatnou změnou závazku</w:t>
      </w:r>
      <w:r w:rsidR="00DE13F7">
        <w:rPr>
          <w:rFonts w:ascii="Segoe UI" w:hAnsi="Segoe UI" w:cs="Segoe UI"/>
        </w:rPr>
        <w:t xml:space="preserve"> dle </w:t>
      </w:r>
      <w:r w:rsidR="00FA69D1">
        <w:rPr>
          <w:rFonts w:ascii="Segoe UI" w:hAnsi="Segoe UI" w:cs="Segoe UI"/>
        </w:rPr>
        <w:t>uvedeného zákona</w:t>
      </w:r>
      <w:r w:rsidRPr="003C2EE9">
        <w:rPr>
          <w:rFonts w:ascii="Segoe UI" w:hAnsi="Segoe UI" w:cs="Segoe UI"/>
        </w:rPr>
        <w:t>.</w:t>
      </w:r>
    </w:p>
    <w:p w14:paraId="1FB0D70E" w14:textId="6F190042"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musí Objednateli poskytnout veškerou potřebnou součinnost za účelem naplnění požadavků </w:t>
      </w:r>
      <w:r w:rsidR="00FA69D1">
        <w:rPr>
          <w:rFonts w:ascii="Segoe UI" w:hAnsi="Segoe UI" w:cs="Segoe UI"/>
        </w:rPr>
        <w:t>ZZVZ</w:t>
      </w:r>
      <w:r w:rsidRPr="003C2EE9">
        <w:rPr>
          <w:rFonts w:ascii="Segoe UI" w:hAnsi="Segoe UI" w:cs="Segoe UI"/>
        </w:rPr>
        <w:t>.</w:t>
      </w:r>
    </w:p>
    <w:p w14:paraId="5E3709CD" w14:textId="3673D6E7"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se v případě, že ve smyslu § 222 </w:t>
      </w:r>
      <w:r w:rsidR="00FA69D1">
        <w:rPr>
          <w:rFonts w:ascii="Segoe UI" w:hAnsi="Segoe UI" w:cs="Segoe UI"/>
        </w:rPr>
        <w:t>ZZVZ</w:t>
      </w:r>
      <w:r w:rsidRPr="003C2EE9">
        <w:rPr>
          <w:rFonts w:ascii="Segoe UI" w:hAnsi="Segoe UI" w:cs="Segoe UI"/>
        </w:rPr>
        <w:t xml:space="preserve"> nebudou splněny zde uvedené zákonné podmínky a Objednatel rozhodne o nutnosti zadání nových prací v zadávacím řízení, a nebude-li vybrán pro realizaci těchto prací, zavazuje poskytnout dodavateli nových prací veškerou součinnost pro jejich řádnou realizaci.</w:t>
      </w:r>
    </w:p>
    <w:p w14:paraId="21656CD1" w14:textId="1B621E3F"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Jestliže Zhotoviteli vznikne zpoždění anebo Náklady v příčinné souvislosti s poskytováním součinnosti jinému dodavateli, musí dát Zhotovitel Správci stavby oznámení a je oprávněn podle Pod-článku 20.1 </w:t>
      </w:r>
      <w:r w:rsidR="00420D84" w:rsidRPr="003C2EE9">
        <w:rPr>
          <w:rFonts w:ascii="Segoe UI" w:hAnsi="Segoe UI" w:cs="Segoe UI"/>
        </w:rPr>
        <w:t>[</w:t>
      </w:r>
      <w:r w:rsidRPr="003C2EE9">
        <w:rPr>
          <w:rFonts w:ascii="Segoe UI" w:hAnsi="Segoe UI" w:cs="Segoe UI"/>
          <w:i/>
          <w:iCs/>
        </w:rPr>
        <w:t>Claimy zhotovitele</w:t>
      </w:r>
      <w:r w:rsidR="00420D84" w:rsidRPr="003C2EE9">
        <w:rPr>
          <w:rFonts w:ascii="Segoe UI" w:hAnsi="Segoe UI" w:cs="Segoe UI"/>
        </w:rPr>
        <w:t>]</w:t>
      </w:r>
      <w:r w:rsidRPr="003C2EE9">
        <w:rPr>
          <w:rFonts w:ascii="Segoe UI" w:hAnsi="Segoe UI" w:cs="Segoe UI"/>
        </w:rPr>
        <w:t xml:space="preserve"> k:</w:t>
      </w:r>
    </w:p>
    <w:p w14:paraId="51D565EB" w14:textId="40C40A71"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iCs/>
          <w:kern w:val="2"/>
          <w:lang w:eastAsia="en-US" w:bidi="ar-SA"/>
          <w14:ligatures w14:val="standardContextual"/>
        </w:rPr>
        <w:t>Prodloužení doby pro dokončení</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1136E15" w14:textId="296CE68D"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takto vynaložených Nákladů, které se zahrnou do Smluvní ceny.</w:t>
      </w:r>
    </w:p>
    <w:p w14:paraId="10BA3AAF" w14:textId="27937EF5" w:rsidR="00E77BCB" w:rsidRPr="003C2EE9" w:rsidRDefault="002A1BFC" w:rsidP="003C2EE9">
      <w:pPr>
        <w:spacing w:line="276" w:lineRule="auto"/>
        <w:jc w:val="both"/>
        <w:rPr>
          <w:rFonts w:ascii="Segoe UI" w:hAnsi="Segoe UI" w:cs="Segoe UI"/>
        </w:rPr>
      </w:pPr>
      <w:r w:rsidRPr="003C2EE9">
        <w:rPr>
          <w:rFonts w:ascii="Segoe UI" w:hAnsi="Segoe UI" w:cs="Segoe UI"/>
        </w:rPr>
        <w:t xml:space="preserve">Po obdržení tohoto oznámení musí Správce stavby postupovat v souladu s Pod-článkem 3.5 </w:t>
      </w:r>
      <w:r w:rsidR="00420D84" w:rsidRPr="003C2EE9">
        <w:rPr>
          <w:rFonts w:ascii="Segoe UI" w:hAnsi="Segoe UI" w:cs="Segoe UI"/>
        </w:rPr>
        <w:t>[</w:t>
      </w:r>
      <w:r w:rsidRPr="003C2EE9">
        <w:rPr>
          <w:rFonts w:ascii="Segoe UI" w:hAnsi="Segoe UI" w:cs="Segoe UI"/>
          <w:i/>
          <w:iCs/>
        </w:rPr>
        <w:t>Určení</w:t>
      </w:r>
      <w:r w:rsidR="00420D84" w:rsidRPr="003C2EE9">
        <w:rPr>
          <w:rFonts w:ascii="Segoe UI" w:hAnsi="Segoe UI" w:cs="Segoe UI"/>
        </w:rPr>
        <w:t>]</w:t>
      </w:r>
      <w:r w:rsidRPr="003C2EE9">
        <w:rPr>
          <w:rFonts w:ascii="Segoe UI" w:hAnsi="Segoe UI" w:cs="Segoe UI"/>
        </w:rPr>
        <w:t>, aby tyto záležitosti dohodl nebo určil.“</w:t>
      </w:r>
    </w:p>
    <w:p w14:paraId="1E5A8167" w14:textId="1C401875" w:rsidR="00DF7D20" w:rsidRPr="003C2EE9" w:rsidRDefault="00864C89" w:rsidP="003C2EE9">
      <w:pPr>
        <w:spacing w:line="276" w:lineRule="auto"/>
        <w:jc w:val="both"/>
        <w:rPr>
          <w:rFonts w:ascii="Segoe UI" w:hAnsi="Segoe UI" w:cs="Segoe UI"/>
          <w:b/>
          <w:bCs/>
        </w:rPr>
      </w:pPr>
      <w:r w:rsidRPr="003C2EE9">
        <w:rPr>
          <w:rFonts w:ascii="Segoe UI" w:hAnsi="Segoe UI" w:cs="Segoe UI"/>
          <w:b/>
          <w:bCs/>
        </w:rPr>
        <w:t>Pod-článek 13.3 se na konci doplňuje takto</w:t>
      </w:r>
      <w:r w:rsidR="00DF7D20" w:rsidRPr="003C2EE9">
        <w:rPr>
          <w:rFonts w:ascii="Segoe UI" w:hAnsi="Segoe UI" w:cs="Segoe UI"/>
          <w:b/>
          <w:bCs/>
        </w:rPr>
        <w:t>:</w:t>
      </w:r>
    </w:p>
    <w:p w14:paraId="77C07010" w14:textId="77777777" w:rsidR="00605C16"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a Zhotovitel musí při ocenění Variace použít cenu pro jakoukoli položku (v následujícím pořadí priority): </w:t>
      </w:r>
    </w:p>
    <w:p w14:paraId="08B10F7E" w14:textId="0AE113C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specifikovanou ve Smlouvě;</w:t>
      </w:r>
    </w:p>
    <w:p w14:paraId="74FEBBB7"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odvozenou z ceny obdobné položky specifikované ve Smlouvě;</w:t>
      </w:r>
    </w:p>
    <w:p w14:paraId="6FC95E16"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stanovenou na základě ceny příslušné položky ve sborníku cen stavebních prací vydávaných společností RTS, a.s., IČO: 255 33 843, se sídlem Lazaretní 4038/13, Židenice, 615 00 Brno, platné ke dni předložení návrhu Variace Zhotovitelem; pro vyloučení pochybností se sjednává, že k takto získané ceně se nepřipočítává přirážka přiměřeného zisku ani režijní náklady Zhotovitele, neboť jsou v těchto cenách již zahrnuty;</w:t>
      </w:r>
    </w:p>
    <w:p w14:paraId="6326F054" w14:textId="57363891" w:rsidR="00DF7D20" w:rsidRPr="003C2EE9" w:rsidRDefault="6BA0B292" w:rsidP="08A5D69C">
      <w:pPr>
        <w:pStyle w:val="Styl1"/>
        <w:numPr>
          <w:ilvl w:val="0"/>
          <w:numId w:val="8"/>
        </w:numPr>
        <w:spacing w:before="0" w:after="160" w:line="276" w:lineRule="auto"/>
        <w:rPr>
          <w:rFonts w:ascii="Segoe UI" w:hAnsi="Segoe UI" w:cs="Segoe UI"/>
        </w:rPr>
      </w:pPr>
      <w:r w:rsidRPr="08A5D69C">
        <w:rPr>
          <w:rFonts w:ascii="Segoe UI" w:hAnsi="Segoe UI" w:cs="Segoe UI"/>
        </w:rPr>
        <w:t>Kalkulaci dle bodů (</w:t>
      </w:r>
      <w:proofErr w:type="spellStart"/>
      <w:r w:rsidRPr="08A5D69C">
        <w:rPr>
          <w:rFonts w:ascii="Segoe UI" w:hAnsi="Segoe UI" w:cs="Segoe UI"/>
        </w:rPr>
        <w:t>iv</w:t>
      </w:r>
      <w:proofErr w:type="spellEnd"/>
      <w:r w:rsidRPr="08A5D69C">
        <w:rPr>
          <w:rFonts w:ascii="Segoe UI" w:hAnsi="Segoe UI" w:cs="Segoe UI"/>
        </w:rPr>
        <w:t>) a (v) musí Zhotovitel Správci stavby předložit nejdříve, jak je to možné po vznesení požadavku Správce stavby. Součástí kalkulace podle bodu (</w:t>
      </w:r>
      <w:proofErr w:type="spellStart"/>
      <w:r w:rsidRPr="08A5D69C">
        <w:rPr>
          <w:rFonts w:ascii="Segoe UI" w:hAnsi="Segoe UI" w:cs="Segoe UI"/>
        </w:rPr>
        <w:t>iv</w:t>
      </w:r>
      <w:proofErr w:type="spellEnd"/>
      <w:r w:rsidRPr="08A5D69C">
        <w:rPr>
          <w:rFonts w:ascii="Segoe UI" w:hAnsi="Segoe UI" w:cs="Segoe UI"/>
        </w:rPr>
        <w:t>) musí být i nabídky dodavatelů oslovených Zhotovitelem.</w:t>
      </w:r>
    </w:p>
    <w:p w14:paraId="2FB913E7" w14:textId="7FBFD89E" w:rsidR="00DF7D20"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musí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xml:space="preserve">, aby dohodl nebo určil, zda má být Variace zaplacena podle skutečně dodaného množství nebo provedené práce nebo paušálním obnosem. V případě platby podle skutečně dodaného množství nebo provedené práce se použijí ustanovení pro měření a oceňování tak, jak jsou stanovena v Požadavcích objednatele. V případě že taková ustanovení v Požadavcích objednatele nejsou, musí Správce </w:t>
      </w:r>
      <w:r w:rsidRPr="003C2EE9">
        <w:rPr>
          <w:rFonts w:ascii="Segoe UI" w:hAnsi="Segoe UI" w:cs="Segoe UI"/>
        </w:rPr>
        <w:lastRenderedPageBreak/>
        <w:t xml:space="preserve">stavby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aby dohodl nebo určil způsob měření a oceňování. V souladu s tím musí být určena Smluvní cena, která musí podléhat úpravám v souladu se Smlouvou.“</w:t>
      </w:r>
    </w:p>
    <w:p w14:paraId="32BC1372" w14:textId="5EB409AE" w:rsidR="001471E7" w:rsidRPr="003C2EE9" w:rsidRDefault="001471E7" w:rsidP="003C2EE9">
      <w:pPr>
        <w:spacing w:line="276" w:lineRule="auto"/>
        <w:jc w:val="both"/>
        <w:rPr>
          <w:rFonts w:ascii="Segoe UI" w:hAnsi="Segoe UI" w:cs="Segoe UI"/>
          <w:b/>
          <w:bCs/>
        </w:rPr>
      </w:pPr>
      <w:r w:rsidRPr="003C2EE9">
        <w:rPr>
          <w:rFonts w:ascii="Segoe UI" w:hAnsi="Segoe UI" w:cs="Segoe UI"/>
          <w:b/>
          <w:bCs/>
        </w:rPr>
        <w:t>Pod-článek 14.2 se odstraňuje bez náhrady.</w:t>
      </w:r>
    </w:p>
    <w:p w14:paraId="5D4825C4" w14:textId="1F6FBD38" w:rsidR="00607239" w:rsidRPr="003C2EE9" w:rsidRDefault="00607239" w:rsidP="003C2EE9">
      <w:pPr>
        <w:spacing w:line="276" w:lineRule="auto"/>
        <w:jc w:val="both"/>
        <w:rPr>
          <w:rFonts w:ascii="Segoe UI" w:hAnsi="Segoe UI" w:cs="Segoe UI"/>
          <w:b/>
          <w:bCs/>
        </w:rPr>
      </w:pPr>
      <w:r w:rsidRPr="003C2EE9">
        <w:rPr>
          <w:rFonts w:ascii="Segoe UI" w:hAnsi="Segoe UI" w:cs="Segoe UI"/>
          <w:b/>
          <w:bCs/>
        </w:rPr>
        <w:t xml:space="preserve">Pod-článek </w:t>
      </w:r>
      <w:r w:rsidR="002045A4" w:rsidRPr="003C2EE9">
        <w:rPr>
          <w:rFonts w:ascii="Segoe UI" w:hAnsi="Segoe UI" w:cs="Segoe UI"/>
          <w:b/>
          <w:bCs/>
        </w:rPr>
        <w:t>14.3</w:t>
      </w:r>
      <w:r w:rsidRPr="003C2EE9">
        <w:rPr>
          <w:rFonts w:ascii="Segoe UI" w:hAnsi="Segoe UI" w:cs="Segoe UI"/>
          <w:b/>
          <w:bCs/>
        </w:rPr>
        <w:t xml:space="preserve"> se nahrazuje novým zněním:</w:t>
      </w:r>
    </w:p>
    <w:p w14:paraId="7D594E13" w14:textId="167637CC" w:rsidR="005F04A1" w:rsidRPr="003C2EE9" w:rsidRDefault="1A746B82" w:rsidP="003C2EE9">
      <w:pPr>
        <w:spacing w:line="276" w:lineRule="auto"/>
        <w:jc w:val="both"/>
        <w:rPr>
          <w:rFonts w:ascii="Segoe UI" w:hAnsi="Segoe UI" w:cs="Segoe UI"/>
        </w:rPr>
      </w:pPr>
      <w:r w:rsidRPr="4D05C2F3">
        <w:rPr>
          <w:rFonts w:ascii="Segoe UI" w:hAnsi="Segoe UI" w:cs="Segoe UI"/>
        </w:rPr>
        <w:t>„</w:t>
      </w:r>
      <w:r w:rsidR="262A42DD" w:rsidRPr="4D05C2F3">
        <w:rPr>
          <w:rFonts w:ascii="Segoe UI" w:hAnsi="Segoe UI" w:cs="Segoe UI"/>
        </w:rPr>
        <w:t xml:space="preserve">Zhotovitel musí Správci stavby předložit po skončení platebního období stanoveného ve Smlouvě (není-li stanoveno tak po skončení každého měsíce) </w:t>
      </w:r>
      <w:r w:rsidR="00840815">
        <w:rPr>
          <w:rFonts w:ascii="Segoe UI" w:hAnsi="Segoe UI" w:cs="Segoe UI"/>
        </w:rPr>
        <w:t>dvě</w:t>
      </w:r>
      <w:r w:rsidR="00840815" w:rsidRPr="4D05C2F3">
        <w:rPr>
          <w:rFonts w:ascii="Segoe UI" w:hAnsi="Segoe UI" w:cs="Segoe UI"/>
        </w:rPr>
        <w:t xml:space="preserve"> </w:t>
      </w:r>
      <w:r w:rsidR="262A42DD" w:rsidRPr="4D05C2F3">
        <w:rPr>
          <w:rFonts w:ascii="Segoe UI" w:hAnsi="Segoe UI" w:cs="Segoe UI"/>
        </w:rPr>
        <w:t>kopi</w:t>
      </w:r>
      <w:r w:rsidR="13970C18" w:rsidRPr="4D05C2F3">
        <w:rPr>
          <w:rFonts w:ascii="Segoe UI" w:hAnsi="Segoe UI" w:cs="Segoe UI"/>
        </w:rPr>
        <w:t>e</w:t>
      </w:r>
      <w:r w:rsidR="262A42DD" w:rsidRPr="4D05C2F3">
        <w:rPr>
          <w:rFonts w:ascii="Segoe UI" w:hAnsi="Segoe UI" w:cs="Segoe UI"/>
        </w:rPr>
        <w:t xml:space="preserve"> Vyúčtování ve formě schválené Správcem stavby podrobně znázorňující částky, o kterých se Zhotovitel domnívá, že je k jejich platbě oprávněn, spolu s podpůrnými dokumenty</w:t>
      </w:r>
      <w:r w:rsidR="157DCE3F" w:rsidRPr="4D05C2F3">
        <w:rPr>
          <w:rFonts w:ascii="Segoe UI" w:hAnsi="Segoe UI" w:cs="Segoe UI"/>
        </w:rPr>
        <w:t>.</w:t>
      </w:r>
      <w:r w:rsidR="4B87926A" w:rsidRPr="4D05C2F3">
        <w:rPr>
          <w:rFonts w:ascii="Segoe UI" w:hAnsi="Segoe UI" w:cs="Segoe UI"/>
        </w:rPr>
        <w:t xml:space="preserve"> Zhotovitel je povinen Správci stavby předat Vyúčtování rovněž v elektronické podobě ve formátu *</w:t>
      </w:r>
      <w:proofErr w:type="spellStart"/>
      <w:r w:rsidR="4B87926A" w:rsidRPr="4D05C2F3">
        <w:rPr>
          <w:rFonts w:ascii="Segoe UI" w:hAnsi="Segoe UI" w:cs="Segoe UI"/>
        </w:rPr>
        <w:t>xml</w:t>
      </w:r>
      <w:proofErr w:type="spellEnd"/>
      <w:r w:rsidR="4B87926A" w:rsidRPr="4D05C2F3">
        <w:rPr>
          <w:rFonts w:ascii="Segoe UI" w:hAnsi="Segoe UI" w:cs="Segoe UI"/>
        </w:rPr>
        <w:t xml:space="preserve"> na </w:t>
      </w:r>
      <w:r w:rsidR="00452BAC">
        <w:rPr>
          <w:rFonts w:ascii="Segoe UI" w:hAnsi="Segoe UI" w:cs="Segoe UI"/>
        </w:rPr>
        <w:t>datovém nosiči</w:t>
      </w:r>
      <w:r w:rsidR="4B87926A" w:rsidRPr="4D05C2F3">
        <w:rPr>
          <w:rFonts w:ascii="Segoe UI" w:hAnsi="Segoe UI" w:cs="Segoe UI"/>
        </w:rPr>
        <w:t>.</w:t>
      </w:r>
      <w:r w:rsidR="13970C18" w:rsidRPr="4D05C2F3">
        <w:rPr>
          <w:rFonts w:ascii="Segoe UI" w:hAnsi="Segoe UI" w:cs="Segoe UI"/>
        </w:rPr>
        <w:t xml:space="preserve"> Vyúčtování bude rovněž vloženo i do informačního systému stavby.</w:t>
      </w:r>
    </w:p>
    <w:p w14:paraId="74618951" w14:textId="77777777" w:rsidR="006D36D9" w:rsidRPr="003C2EE9" w:rsidRDefault="005F04A1" w:rsidP="003C2EE9">
      <w:pPr>
        <w:spacing w:line="276" w:lineRule="auto"/>
        <w:jc w:val="both"/>
        <w:rPr>
          <w:rFonts w:ascii="Segoe UI" w:hAnsi="Segoe UI" w:cs="Segoe UI"/>
        </w:rPr>
      </w:pPr>
      <w:r w:rsidRPr="003C2EE9">
        <w:rPr>
          <w:rFonts w:ascii="Segoe UI" w:hAnsi="Segoe UI" w:cs="Segoe UI"/>
        </w:rPr>
        <w:t>Vyúčtování musí obsahovat následující položky (jsou-li použitelné), které musí být vyjádřeny v různých měnách, v kterých je splatná Smluvní cena v uvedeném pořadí:</w:t>
      </w:r>
    </w:p>
    <w:p w14:paraId="0E4A58FB" w14:textId="7777777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odhadovaná smluvní hodnota provedeného Díla a vyhotovených Dokumentů zhotovitele ke konci měsíce (včetně Variací, ale mimo položky popsané v pod-odstavcích (b) až (g) níže);</w:t>
      </w:r>
    </w:p>
    <w:p w14:paraId="2AE39596" w14:textId="1AA7A43E"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v důsledku změn legislativy a změn nákladů v souladu s Pod-článkem 13.7 </w:t>
      </w:r>
      <w:r w:rsidR="00420D84" w:rsidRPr="003C2EE9">
        <w:rPr>
          <w:rFonts w:ascii="Segoe UI" w:hAnsi="Segoe UI" w:cs="Segoe UI"/>
          <w:sz w:val="22"/>
          <w:szCs w:val="22"/>
        </w:rPr>
        <w:t>[</w:t>
      </w:r>
      <w:r w:rsidRPr="003C2EE9">
        <w:rPr>
          <w:rFonts w:ascii="Segoe UI" w:hAnsi="Segoe UI" w:cs="Segoe UI"/>
          <w:i/>
          <w:iCs/>
          <w:sz w:val="22"/>
          <w:szCs w:val="22"/>
        </w:rPr>
        <w:t>Úpravy v důsledku změn legislativy</w:t>
      </w:r>
      <w:r w:rsidR="00420D84" w:rsidRPr="003C2EE9">
        <w:rPr>
          <w:rFonts w:ascii="Segoe UI" w:hAnsi="Segoe UI" w:cs="Segoe UI"/>
          <w:sz w:val="22"/>
          <w:szCs w:val="22"/>
        </w:rPr>
        <w:t>]</w:t>
      </w:r>
      <w:r w:rsidRPr="003C2EE9">
        <w:rPr>
          <w:rFonts w:ascii="Segoe UI" w:hAnsi="Segoe UI" w:cs="Segoe UI"/>
          <w:sz w:val="22"/>
          <w:szCs w:val="22"/>
        </w:rPr>
        <w:t xml:space="preserve"> a Pod-článku 13.8 (Úpravy v důsledku změn nákladů);</w:t>
      </w:r>
    </w:p>
    <w:p w14:paraId="39AD1011" w14:textId="7F4A7AED"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kvůli Technologickému zařízení a Materiálům v souladu s Pod-článkem 14.5 </w:t>
      </w:r>
      <w:r w:rsidR="00420D84" w:rsidRPr="003C2EE9">
        <w:rPr>
          <w:rFonts w:ascii="Segoe UI" w:hAnsi="Segoe UI" w:cs="Segoe UI"/>
          <w:sz w:val="22"/>
          <w:szCs w:val="22"/>
        </w:rPr>
        <w:t>[</w:t>
      </w:r>
      <w:r w:rsidRPr="003C2EE9">
        <w:rPr>
          <w:rFonts w:ascii="Segoe UI" w:hAnsi="Segoe UI" w:cs="Segoe UI"/>
          <w:i/>
          <w:iCs/>
          <w:sz w:val="22"/>
          <w:szCs w:val="22"/>
        </w:rPr>
        <w:t>Technologické zařízení a materiály určené pro dílo</w:t>
      </w:r>
      <w:r w:rsidR="00420D84" w:rsidRPr="003C2EE9">
        <w:rPr>
          <w:rFonts w:ascii="Segoe UI" w:hAnsi="Segoe UI" w:cs="Segoe UI"/>
          <w:sz w:val="22"/>
          <w:szCs w:val="22"/>
        </w:rPr>
        <w:t>]</w:t>
      </w:r>
      <w:r w:rsidRPr="003C2EE9">
        <w:rPr>
          <w:rFonts w:ascii="Segoe UI" w:hAnsi="Segoe UI" w:cs="Segoe UI"/>
          <w:sz w:val="22"/>
          <w:szCs w:val="22"/>
        </w:rPr>
        <w:t>;</w:t>
      </w:r>
    </w:p>
    <w:p w14:paraId="41480E3D" w14:textId="0F95A1F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ostatní přípočty a odpočty, které se mohly stát způsobilými k platbě podle Smlouvy nebo jinak, včetně těch podle Článku 20 </w:t>
      </w:r>
      <w:r w:rsidR="00420D84" w:rsidRPr="003C2EE9">
        <w:rPr>
          <w:rFonts w:ascii="Segoe UI" w:hAnsi="Segoe UI" w:cs="Segoe UI"/>
          <w:sz w:val="22"/>
          <w:szCs w:val="22"/>
        </w:rPr>
        <w:t>[</w:t>
      </w:r>
      <w:r w:rsidRPr="003C2EE9">
        <w:rPr>
          <w:rFonts w:ascii="Segoe UI" w:hAnsi="Segoe UI" w:cs="Segoe UI"/>
          <w:i/>
          <w:iCs/>
          <w:sz w:val="22"/>
          <w:szCs w:val="22"/>
        </w:rPr>
        <w:t>Claimy, spory a rozhodčí řízem</w:t>
      </w:r>
      <w:r w:rsidR="00420D84" w:rsidRPr="003C2EE9">
        <w:rPr>
          <w:rFonts w:ascii="Segoe UI" w:hAnsi="Segoe UI" w:cs="Segoe UI"/>
          <w:sz w:val="22"/>
          <w:szCs w:val="22"/>
        </w:rPr>
        <w:t>]</w:t>
      </w:r>
      <w:r w:rsidRPr="003C2EE9">
        <w:rPr>
          <w:rFonts w:ascii="Segoe UI" w:hAnsi="Segoe UI" w:cs="Segoe UI"/>
          <w:sz w:val="22"/>
          <w:szCs w:val="22"/>
        </w:rPr>
        <w:t>; a</w:t>
      </w:r>
    </w:p>
    <w:p w14:paraId="7693D112" w14:textId="49FC0B4B" w:rsidR="005F04A1"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odpočet částek potvrzených ve všech předchozích Potvrzeních</w:t>
      </w:r>
      <w:r w:rsidR="00CB2AB7" w:rsidRPr="003C2EE9">
        <w:rPr>
          <w:rFonts w:ascii="Segoe UI" w:hAnsi="Segoe UI" w:cs="Segoe UI"/>
          <w:sz w:val="22"/>
          <w:szCs w:val="22"/>
        </w:rPr>
        <w:t xml:space="preserve"> průběžné</w:t>
      </w:r>
      <w:r w:rsidRPr="003C2EE9">
        <w:rPr>
          <w:rFonts w:ascii="Segoe UI" w:hAnsi="Segoe UI" w:cs="Segoe UI"/>
          <w:sz w:val="22"/>
          <w:szCs w:val="22"/>
        </w:rPr>
        <w:t xml:space="preserve"> platby.</w:t>
      </w:r>
      <w:r w:rsidR="006904F3" w:rsidRPr="003C2EE9">
        <w:rPr>
          <w:rFonts w:ascii="Segoe UI" w:hAnsi="Segoe UI" w:cs="Segoe UI"/>
          <w:sz w:val="22"/>
          <w:szCs w:val="22"/>
        </w:rPr>
        <w:t>“</w:t>
      </w:r>
    </w:p>
    <w:p w14:paraId="72A656A5" w14:textId="50C8104E" w:rsidR="00141A23" w:rsidRPr="003C2EE9" w:rsidRDefault="006904F3"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ek</w:t>
      </w:r>
      <w:r w:rsidRPr="003C2EE9">
        <w:rPr>
          <w:rFonts w:ascii="Segoe UI" w:hAnsi="Segoe UI" w:cs="Segoe UI"/>
          <w:b/>
          <w:bCs/>
        </w:rPr>
        <w:t xml:space="preserve"> 14.7</w:t>
      </w:r>
      <w:r w:rsidR="00FD77BD" w:rsidRPr="003C2EE9">
        <w:rPr>
          <w:rFonts w:ascii="Segoe UI" w:hAnsi="Segoe UI" w:cs="Segoe UI"/>
          <w:b/>
          <w:bCs/>
        </w:rPr>
        <w:t xml:space="preserve"> se </w:t>
      </w:r>
      <w:r w:rsidR="00864C89" w:rsidRPr="003C2EE9">
        <w:rPr>
          <w:rFonts w:ascii="Segoe UI" w:hAnsi="Segoe UI" w:cs="Segoe UI"/>
          <w:b/>
          <w:bCs/>
        </w:rPr>
        <w:t xml:space="preserve">v pod-odstavcích (a) až (c) </w:t>
      </w:r>
      <w:r w:rsidR="00FD77BD" w:rsidRPr="003C2EE9">
        <w:rPr>
          <w:rFonts w:ascii="Segoe UI" w:hAnsi="Segoe UI" w:cs="Segoe UI"/>
          <w:b/>
          <w:bCs/>
        </w:rPr>
        <w:t>nahrazuj</w:t>
      </w:r>
      <w:r w:rsidR="00412D09" w:rsidRPr="003C2EE9">
        <w:rPr>
          <w:rFonts w:ascii="Segoe UI" w:hAnsi="Segoe UI" w:cs="Segoe UI"/>
          <w:b/>
          <w:bCs/>
        </w:rPr>
        <w:t>e</w:t>
      </w:r>
      <w:r w:rsidR="00FD77BD" w:rsidRPr="003C2EE9">
        <w:rPr>
          <w:rFonts w:ascii="Segoe UI" w:hAnsi="Segoe UI" w:cs="Segoe UI"/>
          <w:b/>
          <w:bCs/>
        </w:rPr>
        <w:t xml:space="preserve"> novým zněním: </w:t>
      </w:r>
    </w:p>
    <w:p w14:paraId="27576294" w14:textId="54F58437" w:rsidR="002622F3" w:rsidRPr="003C2EE9" w:rsidRDefault="6667DF6E" w:rsidP="0029685D">
      <w:pPr>
        <w:pStyle w:val="Odstavecseseznamem"/>
        <w:numPr>
          <w:ilvl w:val="0"/>
          <w:numId w:val="12"/>
        </w:numPr>
        <w:spacing w:after="160" w:line="276" w:lineRule="auto"/>
        <w:jc w:val="both"/>
        <w:rPr>
          <w:rFonts w:ascii="Segoe UI" w:hAnsi="Segoe UI" w:cs="Segoe UI"/>
          <w:sz w:val="22"/>
          <w:szCs w:val="22"/>
        </w:rPr>
      </w:pPr>
      <w:r w:rsidRPr="4D05C2F3">
        <w:rPr>
          <w:rFonts w:ascii="Segoe UI" w:hAnsi="Segoe UI" w:cs="Segoe UI"/>
          <w:sz w:val="22"/>
          <w:szCs w:val="22"/>
        </w:rPr>
        <w:t xml:space="preserve">částku potvrzenou v každém Potvrzení průběžné platby do </w:t>
      </w:r>
      <w:r w:rsidR="350D251F" w:rsidRPr="4D05C2F3">
        <w:rPr>
          <w:rFonts w:ascii="Segoe UI" w:hAnsi="Segoe UI" w:cs="Segoe UI"/>
          <w:sz w:val="22"/>
          <w:szCs w:val="22"/>
        </w:rPr>
        <w:t xml:space="preserve">60 </w:t>
      </w:r>
      <w:r w:rsidRPr="4D05C2F3">
        <w:rPr>
          <w:rFonts w:ascii="Segoe UI" w:hAnsi="Segoe UI" w:cs="Segoe UI"/>
          <w:sz w:val="22"/>
          <w:szCs w:val="22"/>
        </w:rPr>
        <w:t>dnů od data, kdy Správci stavby bude doručena faktura Zhotovitele, vystavená na základě Potvrzení průběžné platby, a</w:t>
      </w:r>
    </w:p>
    <w:p w14:paraId="0EC595FC" w14:textId="35B4AAD4" w:rsidR="009374AB" w:rsidRPr="003C2EE9" w:rsidRDefault="0039405A" w:rsidP="0029685D">
      <w:pPr>
        <w:pStyle w:val="Odstavecseseznamem"/>
        <w:numPr>
          <w:ilvl w:val="0"/>
          <w:numId w:val="12"/>
        </w:numPr>
        <w:spacing w:after="160" w:line="276" w:lineRule="auto"/>
        <w:jc w:val="both"/>
        <w:rPr>
          <w:rFonts w:ascii="Segoe UI" w:hAnsi="Segoe UI" w:cs="Segoe UI"/>
          <w:sz w:val="22"/>
          <w:szCs w:val="22"/>
        </w:rPr>
      </w:pPr>
      <w:r w:rsidRPr="003C2EE9">
        <w:rPr>
          <w:rFonts w:ascii="Segoe UI" w:hAnsi="Segoe UI" w:cs="Segoe UI"/>
          <w:sz w:val="22"/>
          <w:szCs w:val="22"/>
        </w:rPr>
        <w:t>částku potvrzenou v Potvrzení závěrečné platby do 60 dnů od data, kdy Správci stavby bude doručena faktura Zhotovitele, vystavená na základě Potvrzení závěrečné platby.“</w:t>
      </w:r>
    </w:p>
    <w:p w14:paraId="4EDA1D85" w14:textId="55EA8936" w:rsidR="008533AB" w:rsidRPr="003C2EE9" w:rsidRDefault="005067E3" w:rsidP="003C2EE9">
      <w:pPr>
        <w:spacing w:line="276" w:lineRule="auto"/>
        <w:jc w:val="both"/>
        <w:rPr>
          <w:rFonts w:ascii="Segoe UI" w:hAnsi="Segoe UI" w:cs="Segoe UI"/>
          <w:b/>
          <w:bCs/>
        </w:rPr>
      </w:pPr>
      <w:r w:rsidRPr="003C2EE9">
        <w:rPr>
          <w:rFonts w:ascii="Segoe UI" w:hAnsi="Segoe UI" w:cs="Segoe UI"/>
          <w:b/>
          <w:bCs/>
        </w:rPr>
        <w:t>Pod-člán</w:t>
      </w:r>
      <w:r w:rsidR="00412D09" w:rsidRPr="003C2EE9">
        <w:rPr>
          <w:rFonts w:ascii="Segoe UI" w:hAnsi="Segoe UI" w:cs="Segoe UI"/>
          <w:b/>
          <w:bCs/>
        </w:rPr>
        <w:t>ek</w:t>
      </w:r>
      <w:r w:rsidRPr="003C2EE9">
        <w:rPr>
          <w:rFonts w:ascii="Segoe UI" w:hAnsi="Segoe UI" w:cs="Segoe UI"/>
          <w:b/>
          <w:bCs/>
        </w:rPr>
        <w:t xml:space="preserve"> 14.8 se </w:t>
      </w:r>
      <w:r w:rsidR="00412D09" w:rsidRPr="003C2EE9">
        <w:rPr>
          <w:rFonts w:ascii="Segoe UI" w:hAnsi="Segoe UI" w:cs="Segoe UI"/>
          <w:b/>
          <w:bCs/>
        </w:rPr>
        <w:t xml:space="preserve">v prvním a druhém odstavci </w:t>
      </w:r>
      <w:r w:rsidRPr="003C2EE9">
        <w:rPr>
          <w:rFonts w:ascii="Segoe UI" w:hAnsi="Segoe UI" w:cs="Segoe UI"/>
          <w:b/>
          <w:bCs/>
        </w:rPr>
        <w:t>nahra</w:t>
      </w:r>
      <w:r w:rsidR="0021795F" w:rsidRPr="003C2EE9">
        <w:rPr>
          <w:rFonts w:ascii="Segoe UI" w:hAnsi="Segoe UI" w:cs="Segoe UI"/>
          <w:b/>
          <w:bCs/>
        </w:rPr>
        <w:t xml:space="preserve">zuje novým zněním: </w:t>
      </w:r>
    </w:p>
    <w:p w14:paraId="2B39D514" w14:textId="53CA81A9" w:rsidR="0021795F" w:rsidRPr="003C2EE9" w:rsidRDefault="00442449" w:rsidP="003C2EE9">
      <w:pPr>
        <w:spacing w:line="276" w:lineRule="auto"/>
        <w:jc w:val="both"/>
        <w:rPr>
          <w:rFonts w:ascii="Segoe UI" w:hAnsi="Segoe UI" w:cs="Segoe UI"/>
        </w:rPr>
      </w:pPr>
      <w:r w:rsidRPr="003C2EE9">
        <w:rPr>
          <w:rFonts w:ascii="Segoe UI" w:hAnsi="Segoe UI" w:cs="Segoe UI"/>
        </w:rPr>
        <w:t xml:space="preserve">„Jestliže Zhotovitel neobdrží platbu v souladu s Pod-článkem 14.7 </w:t>
      </w:r>
      <w:r w:rsidR="00E27349" w:rsidRPr="003C2EE9">
        <w:rPr>
          <w:rFonts w:ascii="Segoe UI" w:hAnsi="Segoe UI" w:cs="Segoe UI"/>
        </w:rPr>
        <w:t>[</w:t>
      </w:r>
      <w:r w:rsidRPr="003C2EE9">
        <w:rPr>
          <w:rFonts w:ascii="Segoe UI" w:hAnsi="Segoe UI" w:cs="Segoe UI"/>
          <w:i/>
          <w:iCs/>
        </w:rPr>
        <w:t>Platba</w:t>
      </w:r>
      <w:r w:rsidR="00E27349" w:rsidRPr="003C2EE9">
        <w:rPr>
          <w:rFonts w:ascii="Segoe UI" w:hAnsi="Segoe UI" w:cs="Segoe UI"/>
        </w:rPr>
        <w:t>]</w:t>
      </w:r>
      <w:r w:rsidRPr="003C2EE9">
        <w:rPr>
          <w:rFonts w:ascii="Segoe UI" w:hAnsi="Segoe UI" w:cs="Segoe UI"/>
        </w:rPr>
        <w:t>, je Zhotovitel oprávněn k úhradě úroku z prodlení ve výši stanovené Právními předpisy.“</w:t>
      </w:r>
    </w:p>
    <w:p w14:paraId="26A40521" w14:textId="5B208468" w:rsidR="00442449" w:rsidRPr="003C2EE9" w:rsidRDefault="00660ABB" w:rsidP="003C2EE9">
      <w:pPr>
        <w:spacing w:line="276" w:lineRule="auto"/>
        <w:jc w:val="both"/>
        <w:rPr>
          <w:rFonts w:ascii="Segoe UI" w:hAnsi="Segoe UI" w:cs="Segoe UI"/>
          <w:b/>
          <w:bCs/>
        </w:rPr>
      </w:pPr>
      <w:r w:rsidRPr="003C2EE9">
        <w:rPr>
          <w:rFonts w:ascii="Segoe UI" w:hAnsi="Segoe UI" w:cs="Segoe UI"/>
          <w:b/>
          <w:bCs/>
        </w:rPr>
        <w:lastRenderedPageBreak/>
        <w:t>Pod-článek 14.9 se odstraňuje bez náhrady.</w:t>
      </w:r>
    </w:p>
    <w:p w14:paraId="53883C09" w14:textId="383B0BE8"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14.10 se odstraňuje bez náhrady.</w:t>
      </w:r>
    </w:p>
    <w:p w14:paraId="7C24C445" w14:textId="3482C77A"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14.11 se nahrazuje novým zněním:</w:t>
      </w:r>
    </w:p>
    <w:p w14:paraId="3D62CB35" w14:textId="6376AEF9" w:rsidR="00A27247" w:rsidRPr="003C2EE9" w:rsidRDefault="00A27247" w:rsidP="003C2EE9">
      <w:pPr>
        <w:spacing w:line="276" w:lineRule="auto"/>
        <w:jc w:val="both"/>
        <w:rPr>
          <w:rFonts w:ascii="Segoe UI" w:hAnsi="Segoe UI" w:cs="Segoe UI"/>
        </w:rPr>
      </w:pPr>
      <w:r w:rsidRPr="003C2EE9">
        <w:rPr>
          <w:rFonts w:ascii="Segoe UI" w:hAnsi="Segoe UI" w:cs="Segoe UI"/>
        </w:rPr>
        <w:t xml:space="preserve">„Do 84 dnů po obdržení Potvrzení o převzetí Díla, musí Zhotovitel Správci stavby předložit </w:t>
      </w:r>
      <w:r w:rsidR="00840815">
        <w:rPr>
          <w:rFonts w:ascii="Segoe UI" w:hAnsi="Segoe UI" w:cs="Segoe UI"/>
        </w:rPr>
        <w:t>2</w:t>
      </w:r>
      <w:r w:rsidR="00840815" w:rsidRPr="003C2EE9">
        <w:rPr>
          <w:rFonts w:ascii="Segoe UI" w:hAnsi="Segoe UI" w:cs="Segoe UI"/>
        </w:rPr>
        <w:t xml:space="preserve"> </w:t>
      </w:r>
      <w:r w:rsidRPr="003C2EE9">
        <w:rPr>
          <w:rFonts w:ascii="Segoe UI" w:hAnsi="Segoe UI" w:cs="Segoe UI"/>
        </w:rPr>
        <w:t>kopi</w:t>
      </w:r>
      <w:r w:rsidR="007373F1" w:rsidRPr="003C2EE9">
        <w:rPr>
          <w:rFonts w:ascii="Segoe UI" w:hAnsi="Segoe UI" w:cs="Segoe UI"/>
        </w:rPr>
        <w:t>e</w:t>
      </w:r>
      <w:r w:rsidRPr="003C2EE9">
        <w:rPr>
          <w:rFonts w:ascii="Segoe UI" w:hAnsi="Segoe UI" w:cs="Segoe UI"/>
        </w:rPr>
        <w:t xml:space="preserve"> Závěrečného vyúčtování s podpůrnými dokumenty, které znázorňují:</w:t>
      </w:r>
    </w:p>
    <w:p w14:paraId="1DF1874D" w14:textId="77777777" w:rsidR="002D16A9"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hodnotu veškerých prací provedených v souladu se Smlouvou a</w:t>
      </w:r>
    </w:p>
    <w:p w14:paraId="1F07CF7A" w14:textId="4253A519" w:rsidR="00A27247"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jakékoli další obnosy, o kterých se Zhotovitel domnívá, že mu budou náležet podle Smlouvy nebo jinak.</w:t>
      </w:r>
    </w:p>
    <w:p w14:paraId="3A09D846" w14:textId="77777777" w:rsidR="002D16A9" w:rsidRPr="003C2EE9" w:rsidRDefault="00A27247" w:rsidP="003C2EE9">
      <w:pPr>
        <w:spacing w:line="276" w:lineRule="auto"/>
        <w:jc w:val="both"/>
        <w:rPr>
          <w:rFonts w:ascii="Segoe UI" w:hAnsi="Segoe UI" w:cs="Segoe UI"/>
        </w:rPr>
      </w:pPr>
      <w:r w:rsidRPr="003C2EE9">
        <w:rPr>
          <w:rFonts w:ascii="Segoe UI" w:hAnsi="Segoe UI" w:cs="Segoe UI"/>
        </w:rPr>
        <w:t>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Smlouvu, musí Správce stavby tuto skutečnost oznámit spolu s důvody Zhotoviteli do 28 dní od obdržení Závěrečného vyúčtování. V takovém případě se</w:t>
      </w:r>
    </w:p>
    <w:p w14:paraId="16048416" w14:textId="77777777" w:rsidR="002D16A9"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k Závěrečnému vyúčtování nepřihlíží a</w:t>
      </w:r>
    </w:p>
    <w:p w14:paraId="12302F26" w14:textId="51DFE943" w:rsidR="00A27247"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Zhotovitel je povinen předložit Správci stavby bez zbytečného odkladu nové Závěrečné vyúčtování spolu se všemi podpůrnými dokumenty, které bude v souladu s touto Smlouvou. Správce stavby následně musí vydat podle Pod-článku 14.13 Objednateli Potvrzení závěrečné platby. Dnem uskutečnění zdanitelného plnění se rozumí den odsouhlasení Závěrečného vyúčtování. Daňový doklad k závěrečné platbě lze vystavit až po odsouhlasení Závěrečného vyúčtování.</w:t>
      </w:r>
    </w:p>
    <w:p w14:paraId="51DFD3E8" w14:textId="60528885" w:rsidR="00DB5369" w:rsidRPr="003C2EE9" w:rsidRDefault="00A27247" w:rsidP="003C2EE9">
      <w:pPr>
        <w:spacing w:line="276" w:lineRule="auto"/>
        <w:jc w:val="both"/>
        <w:rPr>
          <w:rFonts w:ascii="Segoe UI" w:hAnsi="Segoe UI" w:cs="Segoe UI"/>
        </w:rPr>
      </w:pPr>
      <w:r w:rsidRPr="003C2EE9">
        <w:rPr>
          <w:rFonts w:ascii="Segoe UI" w:hAnsi="Segoe UI" w:cs="Segoe UI"/>
        </w:rPr>
        <w:t xml:space="preserve">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w:t>
      </w:r>
      <w:r w:rsidR="00A92BB1" w:rsidRPr="003C2EE9">
        <w:rPr>
          <w:rFonts w:ascii="Segoe UI" w:hAnsi="Segoe UI" w:cs="Segoe UI"/>
        </w:rPr>
        <w:t>[</w:t>
      </w:r>
      <w:r w:rsidRPr="003C2EE9">
        <w:rPr>
          <w:rFonts w:ascii="Segoe UI" w:hAnsi="Segoe UI" w:cs="Segoe UI"/>
        </w:rPr>
        <w:t>Claimy, spory a rozhodčí řízení</w:t>
      </w:r>
      <w:r w:rsidR="00A92BB1" w:rsidRPr="003C2EE9">
        <w:rPr>
          <w:rFonts w:ascii="Segoe UI" w:hAnsi="Segoe UI" w:cs="Segoe UI"/>
        </w:rPr>
        <w:t>]</w:t>
      </w:r>
      <w:r w:rsidRPr="003C2EE9">
        <w:rPr>
          <w:rFonts w:ascii="Segoe UI" w:hAnsi="Segoe UI" w:cs="Segoe UI"/>
        </w:rPr>
        <w:t>, musí Zhotovitel připravit a Objednateli předložit (s kopií Správci stavby) upravenou verzi Závěrečného vyúčtování.“</w:t>
      </w:r>
    </w:p>
    <w:p w14:paraId="4D8D8DFA" w14:textId="1C382213" w:rsidR="0070116C" w:rsidRPr="003C2EE9" w:rsidRDefault="0070116C" w:rsidP="003C2EE9">
      <w:pPr>
        <w:spacing w:line="276" w:lineRule="auto"/>
        <w:jc w:val="both"/>
        <w:rPr>
          <w:rFonts w:ascii="Segoe UI" w:hAnsi="Segoe UI" w:cs="Segoe UI"/>
          <w:b/>
          <w:bCs/>
        </w:rPr>
      </w:pPr>
      <w:r w:rsidRPr="003C2EE9">
        <w:rPr>
          <w:rFonts w:ascii="Segoe UI" w:hAnsi="Segoe UI" w:cs="Segoe UI"/>
          <w:b/>
          <w:bCs/>
        </w:rPr>
        <w:t>Pod-člán</w:t>
      </w:r>
      <w:r w:rsidR="00477051" w:rsidRPr="003C2EE9">
        <w:rPr>
          <w:rFonts w:ascii="Segoe UI" w:hAnsi="Segoe UI" w:cs="Segoe UI"/>
          <w:b/>
          <w:bCs/>
        </w:rPr>
        <w:t>ek</w:t>
      </w:r>
      <w:r w:rsidRPr="003C2EE9">
        <w:rPr>
          <w:rFonts w:ascii="Segoe UI" w:hAnsi="Segoe UI" w:cs="Segoe UI"/>
          <w:b/>
          <w:bCs/>
        </w:rPr>
        <w:t xml:space="preserve"> 14.14 se</w:t>
      </w:r>
      <w:r w:rsidR="00477051" w:rsidRPr="003C2EE9">
        <w:rPr>
          <w:rFonts w:ascii="Segoe UI" w:hAnsi="Segoe UI" w:cs="Segoe UI"/>
          <w:b/>
          <w:bCs/>
        </w:rPr>
        <w:t xml:space="preserve"> v prvním odstavci</w:t>
      </w:r>
      <w:r w:rsidRPr="003C2EE9">
        <w:rPr>
          <w:rFonts w:ascii="Segoe UI" w:hAnsi="Segoe UI" w:cs="Segoe UI"/>
          <w:b/>
          <w:bCs/>
        </w:rPr>
        <w:t xml:space="preserve"> nahrazuje novým zněním:</w:t>
      </w:r>
    </w:p>
    <w:p w14:paraId="38367479" w14:textId="4A8C8FF4" w:rsidR="00DB5369" w:rsidRPr="003C2EE9" w:rsidRDefault="0070116C" w:rsidP="003C2EE9">
      <w:pPr>
        <w:spacing w:line="276" w:lineRule="auto"/>
        <w:jc w:val="both"/>
        <w:rPr>
          <w:rFonts w:ascii="Segoe UI" w:hAnsi="Segoe UI" w:cs="Segoe UI"/>
        </w:rPr>
      </w:pPr>
      <w:r w:rsidRPr="003C2EE9">
        <w:rPr>
          <w:rFonts w:ascii="Segoe UI" w:hAnsi="Segoe UI" w:cs="Segoe UI"/>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p>
    <w:p w14:paraId="59E1CD37" w14:textId="058A8B0F" w:rsidR="0083111D" w:rsidRPr="003C2EE9" w:rsidRDefault="007F1475" w:rsidP="003C2EE9">
      <w:pPr>
        <w:spacing w:line="276" w:lineRule="auto"/>
        <w:jc w:val="both"/>
        <w:rPr>
          <w:rFonts w:ascii="Segoe UI" w:hAnsi="Segoe UI" w:cs="Segoe UI"/>
          <w:b/>
          <w:bCs/>
        </w:rPr>
      </w:pPr>
      <w:r w:rsidRPr="003C2EE9">
        <w:rPr>
          <w:rFonts w:ascii="Segoe UI" w:hAnsi="Segoe UI" w:cs="Segoe UI"/>
          <w:b/>
          <w:bCs/>
        </w:rPr>
        <w:t>Pod-člán</w:t>
      </w:r>
      <w:r w:rsidR="000F5673" w:rsidRPr="003C2EE9">
        <w:rPr>
          <w:rFonts w:ascii="Segoe UI" w:hAnsi="Segoe UI" w:cs="Segoe UI"/>
          <w:b/>
          <w:bCs/>
        </w:rPr>
        <w:t>ek</w:t>
      </w:r>
      <w:r w:rsidRPr="003C2EE9">
        <w:rPr>
          <w:rFonts w:ascii="Segoe UI" w:hAnsi="Segoe UI" w:cs="Segoe UI"/>
          <w:b/>
          <w:bCs/>
        </w:rPr>
        <w:t xml:space="preserve"> 15.2 se nahrazuje novým zněním:</w:t>
      </w:r>
    </w:p>
    <w:p w14:paraId="340CEE08" w14:textId="57AB1113" w:rsidR="00A52168" w:rsidRPr="003C2EE9" w:rsidRDefault="004D5C8A" w:rsidP="00452BAC">
      <w:pPr>
        <w:spacing w:before="120" w:after="100" w:afterAutospacing="1" w:line="240" w:lineRule="auto"/>
        <w:jc w:val="both"/>
        <w:rPr>
          <w:rFonts w:ascii="Segoe UI" w:hAnsi="Segoe UI" w:cs="Segoe UI"/>
        </w:rPr>
      </w:pPr>
      <w:r w:rsidRPr="003C2EE9">
        <w:rPr>
          <w:rFonts w:ascii="Segoe UI" w:hAnsi="Segoe UI" w:cs="Segoe UI"/>
        </w:rPr>
        <w:t>„</w:t>
      </w:r>
      <w:r w:rsidR="00A52168" w:rsidRPr="003C2EE9">
        <w:rPr>
          <w:rFonts w:ascii="Segoe UI" w:hAnsi="Segoe UI" w:cs="Segoe UI"/>
        </w:rPr>
        <w:t>Objednatel je oprávněn odstoupit od Smlouvy, když Zhotovitel:</w:t>
      </w:r>
    </w:p>
    <w:p w14:paraId="4E012798" w14:textId="5612B86D"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lastRenderedPageBreak/>
        <w:t>je v prodlení s předložením Záruky za odstranění vad a Záruky za plnění nebo s udržováním těchto záruk v platnosti po dobu delší než 30 dnů;</w:t>
      </w:r>
    </w:p>
    <w:p w14:paraId="51FA7FC1" w14:textId="77777777"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opustí Dílo nebo jinak jasně projevuje úmysl nepokračovat v plnění svých závaz</w:t>
      </w:r>
      <w:r w:rsidRPr="003C2EE9">
        <w:rPr>
          <w:rFonts w:ascii="Segoe UI" w:hAnsi="Segoe UI" w:cs="Segoe UI"/>
          <w:sz w:val="22"/>
          <w:szCs w:val="22"/>
        </w:rPr>
        <w:softHyphen/>
        <w:t>ků, které má podle Smlouvy,</w:t>
      </w:r>
    </w:p>
    <w:p w14:paraId="5D44E8A1" w14:textId="6FA96E54"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bez rozumné omluvy:</w:t>
      </w:r>
    </w:p>
    <w:p w14:paraId="27C74C4D" w14:textId="5560E2D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nepokračuje v Díle v souladu s Článkem 8 </w:t>
      </w:r>
      <w:r w:rsidR="007F38E7"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Zahájení, zpoždění a přeruše</w:t>
      </w:r>
      <w:r w:rsidRPr="003C2EE9">
        <w:rPr>
          <w:rStyle w:val="Zkladntext2Kurzva"/>
          <w:rFonts w:ascii="Segoe UI" w:hAnsi="Segoe UI" w:cs="Segoe UI"/>
          <w:color w:val="auto"/>
          <w:sz w:val="22"/>
          <w:szCs w:val="22"/>
        </w:rPr>
        <w:softHyphen/>
        <w:t>n</w:t>
      </w:r>
      <w:r w:rsidR="007F38E7" w:rsidRPr="003C2EE9">
        <w:rPr>
          <w:rStyle w:val="Zkladntext2Kurzva"/>
          <w:rFonts w:ascii="Segoe UI" w:hAnsi="Segoe UI" w:cs="Segoe UI"/>
          <w:color w:val="auto"/>
          <w:sz w:val="22"/>
          <w:szCs w:val="22"/>
        </w:rPr>
        <w:t>í</w:t>
      </w:r>
      <w:r w:rsidR="007F38E7" w:rsidRPr="003C2EE9">
        <w:rPr>
          <w:rStyle w:val="Zkladntext2Kurzva"/>
          <w:rFonts w:ascii="Segoe UI" w:hAnsi="Segoe UI" w:cs="Segoe UI"/>
          <w:i w:val="0"/>
          <w:iCs w:val="0"/>
          <w:color w:val="auto"/>
          <w:sz w:val="22"/>
          <w:szCs w:val="22"/>
        </w:rPr>
        <w:t>]</w:t>
      </w:r>
      <w:r w:rsidRPr="003C2EE9">
        <w:rPr>
          <w:rFonts w:ascii="Segoe UI" w:hAnsi="Segoe UI" w:cs="Segoe UI"/>
        </w:rPr>
        <w:t xml:space="preserve"> nebo</w:t>
      </w:r>
    </w:p>
    <w:p w14:paraId="2B263C19" w14:textId="70ED196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nepostupuje v souladu s oznámením vydaným podle Pod-článku 7.5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Odmítnutí</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nebo Pod-článku 7.6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Nápravné práce</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do 28 dnů poté, co ho obdržel,</w:t>
      </w:r>
    </w:p>
    <w:p w14:paraId="2395C8A5" w14:textId="09DB7FED"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zadá Dílo podzhotoviteli v rozporu se Smlouvou nebo postoupí Smlouvu bez požadované dohody,</w:t>
      </w:r>
    </w:p>
    <w:p w14:paraId="4F534CD4" w14:textId="77777777"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je-li rozhodnuto o jeho úpadku, o vstupu do likvidace, popřípadě dojde k jakémukoliv jednání nebo události, které mají (podle příslušných Právních předpisů) podobný účinek jako jakékoli z těchto jednání nebo události,</w:t>
      </w:r>
    </w:p>
    <w:p w14:paraId="7755AC4A" w14:textId="400D0A5C"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dá nebo nabídne (přímo nebo nepřímo) jakékoli osobě úplatek, dar, prémii, provizi nebo jinou hodnotnou věc jako pobídku nebo odměnu:</w:t>
      </w:r>
    </w:p>
    <w:p w14:paraId="61CB8524" w14:textId="77777777"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vykoná nebo se zdrží jakékoli činnosti ve vztahu ke Smlouvě nebo</w:t>
      </w:r>
    </w:p>
    <w:p w14:paraId="1DAC8D9A" w14:textId="0AABFEC5"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projeví přízeň nebo nepřízeň, popřípadě se zdrží projevení přízně nebo nepřízně vůči jakékoli osobě ve vztahu ke Smlouvě,</w:t>
      </w:r>
    </w:p>
    <w:p w14:paraId="2745F18C" w14:textId="5E1E4929"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nedodržuje podmínky stanovené v zadávací dokumentaci zakázky na provedení Díla ani po uplynutí dodatečné přiměřené lhůty, která mu byla stanovena Objednatelem ke splnění příslušných podmínek,</w:t>
      </w:r>
    </w:p>
    <w:p w14:paraId="41503DA8"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v zadávacím řízení a zadání zakázky na provedení Díla uvedl ve své Nabídce informace nebo doklady, které neodpovídaly skutečnosti a měly nebo mohly mít vliv na výsledek daného zadávacího řízení,</w:t>
      </w:r>
    </w:p>
    <w:p w14:paraId="27527402"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je v prodlení s předložením nebo udržováním v platnosti pojistných Smluv podle Článku 18 po dobu delší než 60 dnů; </w:t>
      </w:r>
    </w:p>
    <w:p w14:paraId="21394A91" w14:textId="61C5BFF4"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nepostupuje v souladu s oznámením podle Pod-článku 15.1 </w:t>
      </w:r>
      <w:r w:rsidR="007F38E7" w:rsidRPr="003C2EE9">
        <w:rPr>
          <w:rFonts w:ascii="Segoe UI" w:hAnsi="Segoe UI" w:cs="Segoe UI"/>
        </w:rPr>
        <w:t>[</w:t>
      </w:r>
      <w:r w:rsidRPr="003C2EE9">
        <w:rPr>
          <w:rFonts w:ascii="Segoe UI" w:hAnsi="Segoe UI" w:cs="Segoe UI"/>
          <w:i/>
          <w:iCs/>
        </w:rPr>
        <w:t>Výzva k</w:t>
      </w:r>
      <w:r w:rsidR="007F38E7" w:rsidRPr="003C2EE9">
        <w:rPr>
          <w:rFonts w:ascii="Segoe UI" w:hAnsi="Segoe UI" w:cs="Segoe UI"/>
          <w:i/>
          <w:iCs/>
        </w:rPr>
        <w:t> </w:t>
      </w:r>
      <w:r w:rsidRPr="003C2EE9">
        <w:rPr>
          <w:rFonts w:ascii="Segoe UI" w:hAnsi="Segoe UI" w:cs="Segoe UI"/>
          <w:i/>
          <w:iCs/>
        </w:rPr>
        <w:t>nápravě</w:t>
      </w:r>
      <w:r w:rsidR="007F38E7" w:rsidRPr="003C2EE9">
        <w:rPr>
          <w:rFonts w:ascii="Segoe UI" w:hAnsi="Segoe UI" w:cs="Segoe UI"/>
        </w:rPr>
        <w:t>]</w:t>
      </w:r>
      <w:r w:rsidRPr="003C2EE9">
        <w:rPr>
          <w:rFonts w:ascii="Segoe UI" w:hAnsi="Segoe UI" w:cs="Segoe UI"/>
        </w:rPr>
        <w:t xml:space="preserve">; </w:t>
      </w:r>
    </w:p>
    <w:p w14:paraId="45917D1C" w14:textId="182E494D" w:rsidR="007F38E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nedokončí Dílo ani </w:t>
      </w:r>
      <w:r w:rsidR="00DA62D3" w:rsidRPr="003C2EE9">
        <w:rPr>
          <w:rFonts w:ascii="Segoe UI" w:hAnsi="Segoe UI" w:cs="Segoe UI"/>
        </w:rPr>
        <w:t xml:space="preserve">do </w:t>
      </w:r>
      <w:r w:rsidR="0087090B">
        <w:rPr>
          <w:rFonts w:ascii="Segoe UI" w:hAnsi="Segoe UI" w:cs="Segoe UI"/>
        </w:rPr>
        <w:t>30</w:t>
      </w:r>
      <w:r w:rsidR="00DA62D3" w:rsidRPr="003C2EE9">
        <w:rPr>
          <w:rFonts w:ascii="Segoe UI" w:hAnsi="Segoe UI" w:cs="Segoe UI"/>
        </w:rPr>
        <w:t>.</w:t>
      </w:r>
      <w:r w:rsidR="0029685D">
        <w:rPr>
          <w:rFonts w:ascii="Segoe UI" w:hAnsi="Segoe UI" w:cs="Segoe UI"/>
        </w:rPr>
        <w:t xml:space="preserve"> </w:t>
      </w:r>
      <w:r w:rsidR="0087090B">
        <w:rPr>
          <w:rFonts w:ascii="Segoe UI" w:hAnsi="Segoe UI" w:cs="Segoe UI"/>
        </w:rPr>
        <w:t>6</w:t>
      </w:r>
      <w:r w:rsidR="00DA62D3" w:rsidRPr="003C2EE9">
        <w:rPr>
          <w:rFonts w:ascii="Segoe UI" w:hAnsi="Segoe UI" w:cs="Segoe UI"/>
        </w:rPr>
        <w:t>.</w:t>
      </w:r>
      <w:r w:rsidR="0029685D">
        <w:rPr>
          <w:rFonts w:ascii="Segoe UI" w:hAnsi="Segoe UI" w:cs="Segoe UI"/>
        </w:rPr>
        <w:t xml:space="preserve"> </w:t>
      </w:r>
      <w:r w:rsidR="0087090B" w:rsidRPr="003C2EE9">
        <w:rPr>
          <w:rFonts w:ascii="Segoe UI" w:hAnsi="Segoe UI" w:cs="Segoe UI"/>
        </w:rPr>
        <w:t>202</w:t>
      </w:r>
      <w:r w:rsidR="0087090B">
        <w:rPr>
          <w:rFonts w:ascii="Segoe UI" w:hAnsi="Segoe UI" w:cs="Segoe UI"/>
        </w:rPr>
        <w:t>8</w:t>
      </w:r>
      <w:r w:rsidR="0096687A">
        <w:rPr>
          <w:rFonts w:ascii="Segoe UI" w:hAnsi="Segoe UI" w:cs="Segoe UI"/>
        </w:rPr>
        <w:t xml:space="preserve"> a u příslušných stavebních objektů nezajistí dle podmínek smlouvy předčasné užívání či nespustí zkušební provoz.</w:t>
      </w:r>
      <w:r w:rsidRPr="003C2EE9">
        <w:rPr>
          <w:rFonts w:ascii="Segoe UI" w:hAnsi="Segoe UI" w:cs="Segoe UI"/>
        </w:rPr>
        <w:t>; a dále</w:t>
      </w:r>
    </w:p>
    <w:p w14:paraId="2B337501" w14:textId="0112B409" w:rsidR="00E76A3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za podmínek stanovených v Občanském zákoníku.</w:t>
      </w:r>
      <w:r w:rsidR="00E76A37" w:rsidRPr="003C2EE9">
        <w:rPr>
          <w:rFonts w:ascii="Segoe UI" w:hAnsi="Segoe UI" w:cs="Segoe UI"/>
        </w:rPr>
        <w:t>“</w:t>
      </w:r>
    </w:p>
    <w:p w14:paraId="5AD11940" w14:textId="2CF581CA" w:rsidR="00A65092" w:rsidRPr="003C2EE9" w:rsidRDefault="00A65092" w:rsidP="003C2EE9">
      <w:pPr>
        <w:spacing w:line="276" w:lineRule="auto"/>
        <w:jc w:val="both"/>
        <w:rPr>
          <w:rFonts w:ascii="Segoe UI" w:hAnsi="Segoe UI" w:cs="Segoe UI"/>
          <w:b/>
          <w:bCs/>
        </w:rPr>
      </w:pPr>
      <w:r w:rsidRPr="003C2EE9">
        <w:rPr>
          <w:rFonts w:ascii="Segoe UI" w:hAnsi="Segoe UI" w:cs="Segoe UI"/>
          <w:b/>
          <w:bCs/>
        </w:rPr>
        <w:t>Pod-člán</w:t>
      </w:r>
      <w:r w:rsidR="00971726" w:rsidRPr="003C2EE9">
        <w:rPr>
          <w:rFonts w:ascii="Segoe UI" w:hAnsi="Segoe UI" w:cs="Segoe UI"/>
          <w:b/>
          <w:bCs/>
        </w:rPr>
        <w:t>ek</w:t>
      </w:r>
      <w:r w:rsidRPr="003C2EE9">
        <w:rPr>
          <w:rFonts w:ascii="Segoe UI" w:hAnsi="Segoe UI" w:cs="Segoe UI"/>
          <w:b/>
          <w:bCs/>
        </w:rPr>
        <w:t xml:space="preserve"> 15.2 se </w:t>
      </w:r>
      <w:r w:rsidR="00971726" w:rsidRPr="003C2EE9">
        <w:rPr>
          <w:rFonts w:ascii="Segoe UI" w:hAnsi="Segoe UI" w:cs="Segoe UI"/>
          <w:b/>
          <w:bCs/>
        </w:rPr>
        <w:t xml:space="preserve">ve druhém odstavci </w:t>
      </w:r>
      <w:r w:rsidRPr="003C2EE9">
        <w:rPr>
          <w:rFonts w:ascii="Segoe UI" w:hAnsi="Segoe UI" w:cs="Segoe UI"/>
          <w:b/>
          <w:bCs/>
        </w:rPr>
        <w:t>nahrazuje</w:t>
      </w:r>
      <w:r w:rsidR="00D0530A" w:rsidRPr="003C2EE9">
        <w:rPr>
          <w:rFonts w:ascii="Segoe UI" w:hAnsi="Segoe UI" w:cs="Segoe UI"/>
          <w:b/>
          <w:bCs/>
        </w:rPr>
        <w:t xml:space="preserve"> novým</w:t>
      </w:r>
      <w:r w:rsidRPr="003C2EE9">
        <w:rPr>
          <w:rFonts w:ascii="Segoe UI" w:hAnsi="Segoe UI" w:cs="Segoe UI"/>
          <w:b/>
          <w:bCs/>
        </w:rPr>
        <w:t xml:space="preserve"> zněním:</w:t>
      </w:r>
    </w:p>
    <w:p w14:paraId="578F39F8" w14:textId="22C28052" w:rsidR="00BC43B4" w:rsidRPr="003C2EE9" w:rsidRDefault="00A65092" w:rsidP="003C2EE9">
      <w:pPr>
        <w:spacing w:line="276" w:lineRule="auto"/>
        <w:jc w:val="both"/>
        <w:rPr>
          <w:rFonts w:ascii="Segoe UI" w:hAnsi="Segoe UI" w:cs="Segoe UI"/>
        </w:rPr>
      </w:pPr>
      <w:r w:rsidRPr="003C2EE9">
        <w:rPr>
          <w:rFonts w:ascii="Segoe UI" w:hAnsi="Segoe UI" w:cs="Segoe UI"/>
        </w:rPr>
        <w:t xml:space="preserve">„Zhotovitel je povinen poté, co mu bylo doručeno odstoupení do Smlouvy Objednatele, neprodleně skončit veškerou další práci na Díle mimo takovou práci, ke které byl vydán pokyn Správce stavby za účelem ochrany života a majetku nebo pro bezpečnost Díla a odklidit ze </w:t>
      </w:r>
      <w:r w:rsidRPr="003C2EE9">
        <w:rPr>
          <w:rFonts w:ascii="Segoe UI" w:hAnsi="Segoe UI" w:cs="Segoe UI"/>
        </w:rPr>
        <w:lastRenderedPageBreak/>
        <w:t>Staveniště veškeré ostatní Věci určené pro dílo mimo těch, které jsou potřebné pro bezpečnost.“</w:t>
      </w:r>
    </w:p>
    <w:p w14:paraId="6B056DB1" w14:textId="43B72019" w:rsidR="007A44CB" w:rsidRPr="003C2EE9" w:rsidRDefault="00971726" w:rsidP="003C2EE9">
      <w:pPr>
        <w:spacing w:line="276" w:lineRule="auto"/>
        <w:jc w:val="both"/>
        <w:rPr>
          <w:rFonts w:ascii="Segoe UI" w:hAnsi="Segoe UI" w:cs="Segoe UI"/>
          <w:b/>
          <w:bCs/>
        </w:rPr>
      </w:pPr>
      <w:r w:rsidRPr="003C2EE9">
        <w:rPr>
          <w:rFonts w:ascii="Segoe UI" w:hAnsi="Segoe UI" w:cs="Segoe UI"/>
          <w:b/>
          <w:bCs/>
        </w:rPr>
        <w:t>Pod-článek 15.2 se v</w:t>
      </w:r>
      <w:r w:rsidR="00265E9C" w:rsidRPr="003C2EE9">
        <w:rPr>
          <w:rFonts w:ascii="Segoe UI" w:hAnsi="Segoe UI" w:cs="Segoe UI"/>
          <w:b/>
          <w:bCs/>
        </w:rPr>
        <w:t>e čtvrtém</w:t>
      </w:r>
      <w:r w:rsidRPr="003C2EE9">
        <w:rPr>
          <w:rFonts w:ascii="Segoe UI" w:hAnsi="Segoe UI" w:cs="Segoe UI"/>
          <w:b/>
          <w:bCs/>
        </w:rPr>
        <w:t xml:space="preserve"> odstavci nahrazuje novým zněním:</w:t>
      </w:r>
    </w:p>
    <w:p w14:paraId="2A7A951E" w14:textId="4BD0976C" w:rsidR="00C3065F" w:rsidRPr="003C2EE9" w:rsidRDefault="0012266E" w:rsidP="003C2EE9">
      <w:pPr>
        <w:spacing w:line="276" w:lineRule="auto"/>
        <w:jc w:val="both"/>
        <w:rPr>
          <w:rFonts w:ascii="Segoe UI" w:hAnsi="Segoe UI" w:cs="Segoe UI"/>
        </w:rPr>
      </w:pPr>
      <w:r w:rsidRPr="003C2EE9">
        <w:rPr>
          <w:rFonts w:ascii="Segoe UI" w:hAnsi="Segoe UI" w:cs="Segoe UI"/>
        </w:rPr>
        <w:t>„</w:t>
      </w:r>
      <w:r w:rsidR="00F27F42" w:rsidRPr="003C2EE9">
        <w:rPr>
          <w:rFonts w:ascii="Segoe UI" w:hAnsi="Segoe UI" w:cs="Segoe UI"/>
        </w:rPr>
        <w:t>Zhotovitel pak musí Staveniště opustit a doručit Správci stavby jakékoli požadované Věci určené pro dílo, všechny Dokumenty zhotovitele a další projektovou dokumentaci jím nebo pro něho zhotovenou</w:t>
      </w:r>
      <w:r w:rsidR="00184D01" w:rsidRPr="003C2EE9">
        <w:rPr>
          <w:rFonts w:ascii="Segoe UI" w:hAnsi="Segoe UI" w:cs="Segoe UI"/>
        </w:rPr>
        <w:t>, a to ve lhůtě 14 dní od doru</w:t>
      </w:r>
      <w:r w:rsidR="005757D1" w:rsidRPr="003C2EE9">
        <w:rPr>
          <w:rFonts w:ascii="Segoe UI" w:hAnsi="Segoe UI" w:cs="Segoe UI"/>
        </w:rPr>
        <w:t>čen</w:t>
      </w:r>
      <w:r w:rsidR="007A38A0" w:rsidRPr="003C2EE9">
        <w:rPr>
          <w:rFonts w:ascii="Segoe UI" w:hAnsi="Segoe UI" w:cs="Segoe UI"/>
        </w:rPr>
        <w:t>í odstoupení od Smlouvy.</w:t>
      </w:r>
      <w:r w:rsidR="00F27F42" w:rsidRPr="003C2EE9">
        <w:rPr>
          <w:rFonts w:ascii="Segoe UI" w:hAnsi="Segoe UI" w:cs="Segoe UI"/>
        </w:rPr>
        <w:t xml:space="preserve"> Zhotovitel však musí vynaložit veškeré úsilí, aby ihned postupoval v souladu s přiměřenými pokyny obsaženými v oznámení (i) ve věci postoupení jakékoli podzhotovitelské smlouvy a (</w:t>
      </w:r>
      <w:proofErr w:type="spellStart"/>
      <w:r w:rsidR="00F27F42" w:rsidRPr="003C2EE9">
        <w:rPr>
          <w:rFonts w:ascii="Segoe UI" w:hAnsi="Segoe UI" w:cs="Segoe UI"/>
        </w:rPr>
        <w:t>ii</w:t>
      </w:r>
      <w:proofErr w:type="spellEnd"/>
      <w:r w:rsidR="00F27F42" w:rsidRPr="003C2EE9">
        <w:rPr>
          <w:rFonts w:ascii="Segoe UI" w:hAnsi="Segoe UI" w:cs="Segoe UI"/>
        </w:rPr>
        <w:t>) za účelem ochrany života a majetku nebo pro bezpečnost Díla.</w:t>
      </w:r>
      <w:r w:rsidRPr="003C2EE9">
        <w:rPr>
          <w:rFonts w:ascii="Segoe UI" w:hAnsi="Segoe UI" w:cs="Segoe UI"/>
        </w:rPr>
        <w:t>“</w:t>
      </w:r>
    </w:p>
    <w:p w14:paraId="11EFE6E3" w14:textId="7DFDE33D" w:rsidR="00A275B6" w:rsidRPr="003C2EE9" w:rsidRDefault="00A275B6" w:rsidP="003C2EE9">
      <w:pPr>
        <w:spacing w:line="276" w:lineRule="auto"/>
        <w:jc w:val="both"/>
        <w:rPr>
          <w:rFonts w:ascii="Segoe UI" w:hAnsi="Segoe UI" w:cs="Segoe UI"/>
          <w:b/>
          <w:bCs/>
        </w:rPr>
      </w:pPr>
      <w:r w:rsidRPr="003C2EE9">
        <w:rPr>
          <w:rFonts w:ascii="Segoe UI" w:hAnsi="Segoe UI" w:cs="Segoe UI"/>
          <w:b/>
          <w:bCs/>
        </w:rPr>
        <w:t xml:space="preserve">Pod-článek 15.3 se </w:t>
      </w:r>
      <w:r w:rsidR="00265E9C" w:rsidRPr="003C2EE9">
        <w:rPr>
          <w:rFonts w:ascii="Segoe UI" w:hAnsi="Segoe UI" w:cs="Segoe UI"/>
          <w:b/>
          <w:bCs/>
        </w:rPr>
        <w:t>na konci doplňuje takto</w:t>
      </w:r>
      <w:r w:rsidR="008A46C4" w:rsidRPr="003C2EE9">
        <w:rPr>
          <w:rFonts w:ascii="Segoe UI" w:hAnsi="Segoe UI" w:cs="Segoe UI"/>
          <w:b/>
          <w:bCs/>
        </w:rPr>
        <w:t>:</w:t>
      </w:r>
    </w:p>
    <w:p w14:paraId="4F6C4AFE" w14:textId="6DAA73F3" w:rsidR="00AB2C56" w:rsidRPr="003C2EE9" w:rsidRDefault="00AE188C" w:rsidP="003C2EE9">
      <w:pPr>
        <w:spacing w:line="276" w:lineRule="auto"/>
        <w:jc w:val="both"/>
        <w:rPr>
          <w:rFonts w:ascii="Segoe UI" w:hAnsi="Segoe UI" w:cs="Segoe UI"/>
        </w:rPr>
      </w:pPr>
      <w:r w:rsidRPr="003C2EE9">
        <w:rPr>
          <w:rFonts w:ascii="Segoe UI" w:hAnsi="Segoe UI" w:cs="Segoe UI"/>
        </w:rPr>
        <w:t>„</w:t>
      </w:r>
      <w:r w:rsidR="00265E9C" w:rsidRPr="003C2EE9">
        <w:rPr>
          <w:rFonts w:ascii="Segoe UI" w:hAnsi="Segoe UI" w:cs="Segoe UI"/>
        </w:rPr>
        <w:t>Co nejdříve, jak je to možné poté, co oznámení o odstoupení podle Pod-článku 15.2 [</w:t>
      </w:r>
      <w:r w:rsidR="00265E9C" w:rsidRPr="003C2EE9">
        <w:rPr>
          <w:rFonts w:ascii="Segoe UI" w:hAnsi="Segoe UI" w:cs="Segoe UI"/>
          <w:i/>
          <w:iCs/>
        </w:rPr>
        <w:t>Odstoupení objednatelem]</w:t>
      </w:r>
      <w:r w:rsidR="00265E9C" w:rsidRPr="003C2EE9">
        <w:rPr>
          <w:rFonts w:ascii="Segoe UI" w:hAnsi="Segoe UI" w:cs="Segoe UI"/>
        </w:rPr>
        <w:t xml:space="preserve"> nabylo účinnosti, musí Správce stavby postupovat v souladu s Pod-článkem 3.5 </w:t>
      </w:r>
      <w:r w:rsidR="00265E9C" w:rsidRPr="003C2EE9">
        <w:rPr>
          <w:rFonts w:ascii="Segoe UI" w:hAnsi="Segoe UI" w:cs="Segoe UI"/>
          <w:i/>
          <w:iCs/>
        </w:rPr>
        <w:t>[Určeni],</w:t>
      </w:r>
      <w:r w:rsidR="00265E9C" w:rsidRPr="003C2EE9">
        <w:rPr>
          <w:rFonts w:ascii="Segoe UI" w:hAnsi="Segoe UI" w:cs="Segoe UI"/>
        </w:rPr>
        <w:t xml:space="preserve"> aby dohodl nebo určil hodnotu Díla, Věcí určených pro dílo a Dokumentů zhotovitele a jakékoli jiné obnosy náležející Zhotoviteli za práce provedené v souladu se Smlouvou. Při určení hodnoty Díla, Věcí určených pro dílo a Dokumentů zhotovitele a jakýchkoli jiných obnosů náležejících Zhotoviteli za práce provedené v souladu se Smlouvou musí Správce stavby postupovat s náležitou odbornou péči a musí vycházet ze Smluvní ceny a způsobu ocenění Díla ve Smlouvě.</w:t>
      </w:r>
      <w:r w:rsidRPr="003C2EE9">
        <w:rPr>
          <w:rFonts w:ascii="Segoe UI" w:hAnsi="Segoe UI" w:cs="Segoe UI"/>
        </w:rPr>
        <w:t>“</w:t>
      </w:r>
    </w:p>
    <w:p w14:paraId="0FDD0FA6" w14:textId="209CA531" w:rsidR="00951F6A" w:rsidRPr="003C2EE9" w:rsidRDefault="00964BC1" w:rsidP="003C2EE9">
      <w:pPr>
        <w:spacing w:line="276" w:lineRule="auto"/>
        <w:jc w:val="both"/>
        <w:rPr>
          <w:rFonts w:ascii="Segoe UI" w:hAnsi="Segoe UI" w:cs="Segoe UI"/>
          <w:b/>
          <w:bCs/>
        </w:rPr>
      </w:pPr>
      <w:r w:rsidRPr="003C2EE9">
        <w:rPr>
          <w:rFonts w:ascii="Segoe UI" w:hAnsi="Segoe UI" w:cs="Segoe UI"/>
          <w:b/>
          <w:bCs/>
        </w:rPr>
        <w:t>Pod-článek 15.5 se</w:t>
      </w:r>
      <w:r w:rsidR="00265E9C" w:rsidRPr="003C2EE9">
        <w:rPr>
          <w:rFonts w:ascii="Segoe UI" w:hAnsi="Segoe UI" w:cs="Segoe UI"/>
          <w:b/>
          <w:bCs/>
        </w:rPr>
        <w:t xml:space="preserve"> na konci</w:t>
      </w:r>
      <w:r w:rsidRPr="003C2EE9">
        <w:rPr>
          <w:rFonts w:ascii="Segoe UI" w:hAnsi="Segoe UI" w:cs="Segoe UI"/>
          <w:b/>
          <w:bCs/>
        </w:rPr>
        <w:t xml:space="preserve"> </w:t>
      </w:r>
      <w:r w:rsidR="006A32DC" w:rsidRPr="003C2EE9">
        <w:rPr>
          <w:rFonts w:ascii="Segoe UI" w:hAnsi="Segoe UI" w:cs="Segoe UI"/>
          <w:b/>
          <w:bCs/>
        </w:rPr>
        <w:t>doplňuje takto</w:t>
      </w:r>
      <w:r w:rsidR="00BC6965" w:rsidRPr="003C2EE9">
        <w:rPr>
          <w:rFonts w:ascii="Segoe UI" w:hAnsi="Segoe UI" w:cs="Segoe UI"/>
          <w:b/>
          <w:bCs/>
        </w:rPr>
        <w:t>:</w:t>
      </w:r>
    </w:p>
    <w:p w14:paraId="70C0B290" w14:textId="7BE4518F" w:rsidR="00EE688F" w:rsidRPr="003C2EE9" w:rsidRDefault="33EE5C1D" w:rsidP="00004E35">
      <w:pPr>
        <w:spacing w:before="120" w:after="120" w:line="276" w:lineRule="auto"/>
        <w:jc w:val="both"/>
        <w:rPr>
          <w:rFonts w:ascii="Segoe UI" w:hAnsi="Segoe UI" w:cs="Segoe UI"/>
        </w:rPr>
      </w:pPr>
      <w:r w:rsidRPr="08A5D69C">
        <w:rPr>
          <w:rFonts w:ascii="Segoe UI" w:hAnsi="Segoe UI" w:cs="Segoe UI"/>
        </w:rPr>
        <w:t xml:space="preserve">V případě že Objednatel, aniž by Správce stavby doposud oznámil Zhotoviteli Datum zahájení prací podle Pod-článku 8.1 </w:t>
      </w:r>
      <w:r w:rsidR="5A33A009" w:rsidRPr="08A5D69C">
        <w:rPr>
          <w:rFonts w:ascii="Segoe UI" w:hAnsi="Segoe UI" w:cs="Segoe UI"/>
        </w:rPr>
        <w:t>[</w:t>
      </w:r>
      <w:r w:rsidRPr="08A5D69C">
        <w:rPr>
          <w:rFonts w:ascii="Segoe UI" w:hAnsi="Segoe UI" w:cs="Segoe UI"/>
        </w:rPr>
        <w:t>Zahájení prací</w:t>
      </w:r>
      <w:r w:rsidR="5A33A009" w:rsidRPr="08A5D69C">
        <w:rPr>
          <w:rFonts w:ascii="Segoe UI" w:hAnsi="Segoe UI" w:cs="Segoe UI"/>
        </w:rPr>
        <w:t>]</w:t>
      </w:r>
      <w:r w:rsidRPr="08A5D69C">
        <w:rPr>
          <w:rFonts w:ascii="Segoe UI" w:hAnsi="Segoe UI" w:cs="Segoe UI"/>
        </w:rPr>
        <w:t>, Zhotoviteli oznámí, že vypovídá smlouvu z důvodu, že</w:t>
      </w:r>
    </w:p>
    <w:p w14:paraId="5EE2DCCA" w14:textId="77777777"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nebylo schváleno financování provedení Díla z prostředků, z nichž bylo financování předpokládáno v zadávací dokumentaci nebo v oznámení o zahájení zadávacího řízení veřejné zakázky na provedení Díla, nebo</w:t>
      </w:r>
    </w:p>
    <w:p w14:paraId="69ACEDCF" w14:textId="515C5983"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financování provedení Díla z prostředků, z nichž bylo financování předpokládáno v zadávací dokumentaci nebo v oznámení o zahájení zadávacího řízení veřejné zakázky na provedení Díla, je podmíněno splněním podmínek, které by znamenaly podstatnou změnu Díla;</w:t>
      </w:r>
    </w:p>
    <w:p w14:paraId="18C5B20F" w14:textId="2A2C1257" w:rsidR="00EE688F" w:rsidRPr="003C2EE9" w:rsidRDefault="00EE688F" w:rsidP="00004E35">
      <w:pPr>
        <w:spacing w:before="120" w:after="120" w:line="276" w:lineRule="auto"/>
        <w:jc w:val="both"/>
        <w:rPr>
          <w:rFonts w:ascii="Segoe UI" w:hAnsi="Segoe UI" w:cs="Segoe UI"/>
        </w:rPr>
      </w:pPr>
      <w:r w:rsidRPr="003C2EE9">
        <w:rPr>
          <w:rFonts w:ascii="Segoe UI" w:hAnsi="Segoe UI" w:cs="Segoe UI"/>
        </w:rPr>
        <w:t>nenáleží Zhotoviteli kompenzace Nákladů ani náhrada škody včetně ušlého zisku, ani jiné nároky peněžité či jiného charakteru.“</w:t>
      </w:r>
    </w:p>
    <w:p w14:paraId="40CB380E" w14:textId="7185C123" w:rsidR="008E10A6" w:rsidRPr="003C2EE9" w:rsidRDefault="008E10A6" w:rsidP="003C2EE9">
      <w:pPr>
        <w:spacing w:line="276" w:lineRule="auto"/>
        <w:jc w:val="both"/>
        <w:rPr>
          <w:rFonts w:ascii="Segoe UI" w:hAnsi="Segoe UI" w:cs="Segoe UI"/>
          <w:b/>
          <w:bCs/>
        </w:rPr>
      </w:pPr>
      <w:r w:rsidRPr="003C2EE9">
        <w:rPr>
          <w:rFonts w:ascii="Segoe UI" w:hAnsi="Segoe UI" w:cs="Segoe UI"/>
          <w:b/>
          <w:bCs/>
        </w:rPr>
        <w:t>Pod-článek 15.6 se nově přidává, a to v tomto znění:</w:t>
      </w:r>
    </w:p>
    <w:p w14:paraId="09CE5862" w14:textId="1BCC2FCF" w:rsidR="000130A1" w:rsidRPr="003C2EE9" w:rsidRDefault="00A92BB1" w:rsidP="003C2EE9">
      <w:pPr>
        <w:spacing w:line="276" w:lineRule="auto"/>
        <w:jc w:val="both"/>
        <w:rPr>
          <w:rFonts w:ascii="Segoe UI" w:hAnsi="Segoe UI" w:cs="Segoe UI"/>
        </w:rPr>
      </w:pPr>
      <w:r w:rsidRPr="003C2EE9">
        <w:rPr>
          <w:rFonts w:ascii="Segoe UI" w:hAnsi="Segoe UI" w:cs="Segoe UI"/>
        </w:rPr>
        <w:t>„</w:t>
      </w:r>
      <w:r w:rsidR="008E10A6" w:rsidRPr="003C2EE9">
        <w:rPr>
          <w:rFonts w:ascii="Segoe UI" w:hAnsi="Segoe UI" w:cs="Segoe UI"/>
        </w:rPr>
        <w:t>Odstoupení od smlouvy se nedotýká povinností Zhotovitele vyplývajících ze záruky za jakost, odpovědnosti za vady, povinnosti zaplatit smluvní pokutu, povinnosti nahradit škodu a povinnosti zachovat důvěrnost informací souvisejících s plněním dle této smlouvy.</w:t>
      </w:r>
      <w:r w:rsidRPr="003C2EE9">
        <w:rPr>
          <w:rFonts w:ascii="Segoe UI" w:hAnsi="Segoe UI" w:cs="Segoe UI"/>
        </w:rPr>
        <w:t>“</w:t>
      </w:r>
    </w:p>
    <w:p w14:paraId="2A11FA4E" w14:textId="4D59D1B1" w:rsidR="006416F9" w:rsidRPr="003C2EE9" w:rsidRDefault="006416F9" w:rsidP="003C2EE9">
      <w:pPr>
        <w:spacing w:line="276" w:lineRule="auto"/>
        <w:jc w:val="both"/>
        <w:rPr>
          <w:rFonts w:ascii="Segoe UI" w:hAnsi="Segoe UI" w:cs="Segoe UI"/>
          <w:b/>
          <w:bCs/>
        </w:rPr>
      </w:pPr>
      <w:r w:rsidRPr="003C2EE9">
        <w:rPr>
          <w:rFonts w:ascii="Segoe UI" w:hAnsi="Segoe UI" w:cs="Segoe UI"/>
          <w:b/>
          <w:bCs/>
        </w:rPr>
        <w:t xml:space="preserve">Pod-článek 16.4 se </w:t>
      </w:r>
      <w:r w:rsidR="00DB2093" w:rsidRPr="003C2EE9">
        <w:rPr>
          <w:rFonts w:ascii="Segoe UI" w:hAnsi="Segoe UI" w:cs="Segoe UI"/>
          <w:b/>
          <w:bCs/>
        </w:rPr>
        <w:t xml:space="preserve">nahrazuje novým zněním: </w:t>
      </w:r>
    </w:p>
    <w:p w14:paraId="1E6DE286" w14:textId="656B12F8" w:rsidR="00371698" w:rsidRPr="003C2EE9" w:rsidRDefault="005564CE" w:rsidP="003C2EE9">
      <w:pPr>
        <w:spacing w:line="276" w:lineRule="auto"/>
        <w:jc w:val="both"/>
        <w:rPr>
          <w:rFonts w:ascii="Segoe UI" w:hAnsi="Segoe UI" w:cs="Segoe UI"/>
        </w:rPr>
      </w:pPr>
      <w:r w:rsidRPr="003C2EE9">
        <w:rPr>
          <w:rFonts w:ascii="Segoe UI" w:hAnsi="Segoe UI" w:cs="Segoe UI"/>
        </w:rPr>
        <w:lastRenderedPageBreak/>
        <w:t>„</w:t>
      </w:r>
      <w:r w:rsidR="00371698" w:rsidRPr="003C2EE9">
        <w:rPr>
          <w:rFonts w:ascii="Segoe UI" w:hAnsi="Segoe UI" w:cs="Segoe UI"/>
        </w:rPr>
        <w:t xml:space="preserve">Potom, co oznámení o odstoupení podle Pod-článku 16.2 </w:t>
      </w:r>
      <w:r w:rsidR="005534AB" w:rsidRPr="003C2EE9">
        <w:rPr>
          <w:rFonts w:ascii="Segoe UI" w:hAnsi="Segoe UI" w:cs="Segoe UI"/>
        </w:rPr>
        <w:t>[</w:t>
      </w:r>
      <w:r w:rsidR="00371698" w:rsidRPr="003C2EE9">
        <w:rPr>
          <w:rFonts w:ascii="Segoe UI" w:hAnsi="Segoe UI" w:cs="Segoe UI"/>
        </w:rPr>
        <w:t>Odstoupení zhotovitelem</w:t>
      </w:r>
      <w:r w:rsidR="005534AB" w:rsidRPr="003C2EE9">
        <w:rPr>
          <w:rFonts w:ascii="Segoe UI" w:hAnsi="Segoe UI" w:cs="Segoe UI"/>
        </w:rPr>
        <w:t>]</w:t>
      </w:r>
      <w:r w:rsidR="00371698" w:rsidRPr="003C2EE9">
        <w:rPr>
          <w:rFonts w:ascii="Segoe UI" w:hAnsi="Segoe UI" w:cs="Segoe UI"/>
        </w:rPr>
        <w:t xml:space="preserve"> nabylo účinnosti, musí Objednatel okamžitě:</w:t>
      </w:r>
    </w:p>
    <w:p w14:paraId="51020920" w14:textId="55B98007"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vrátit Zhotoviteli Zajištění splnění smlouvy,</w:t>
      </w:r>
      <w:r w:rsidR="00E02EBE" w:rsidRPr="003C2EE9">
        <w:rPr>
          <w:rFonts w:ascii="Segoe UI" w:hAnsi="Segoe UI" w:cs="Segoe UI"/>
          <w:sz w:val="22"/>
          <w:szCs w:val="22"/>
        </w:rPr>
        <w:t xml:space="preserve"> nebo Záruku za odstranění vad</w:t>
      </w:r>
      <w:r w:rsidR="005503EA" w:rsidRPr="003C2EE9">
        <w:rPr>
          <w:rFonts w:ascii="Segoe UI" w:hAnsi="Segoe UI" w:cs="Segoe UI"/>
          <w:sz w:val="22"/>
          <w:szCs w:val="22"/>
        </w:rPr>
        <w:t>,</w:t>
      </w:r>
    </w:p>
    <w:p w14:paraId="00322C31" w14:textId="0BF8DBE8"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v souladu s Pod-článkem 19.6 </w:t>
      </w:r>
      <w:r w:rsidR="005534AB" w:rsidRPr="003C2EE9">
        <w:rPr>
          <w:rFonts w:ascii="Segoe UI" w:hAnsi="Segoe UI" w:cs="Segoe UI"/>
          <w:sz w:val="22"/>
          <w:szCs w:val="22"/>
        </w:rPr>
        <w:t>[</w:t>
      </w:r>
      <w:r w:rsidRPr="003C2EE9">
        <w:rPr>
          <w:rFonts w:ascii="Segoe UI" w:hAnsi="Segoe UI" w:cs="Segoe UI"/>
          <w:sz w:val="22"/>
          <w:szCs w:val="22"/>
        </w:rPr>
        <w:t>Dobrovolné odstoupení, platba a osvobození z</w:t>
      </w:r>
      <w:r w:rsidR="005534AB" w:rsidRPr="003C2EE9">
        <w:rPr>
          <w:rFonts w:ascii="Segoe UI" w:hAnsi="Segoe UI" w:cs="Segoe UI"/>
          <w:sz w:val="22"/>
          <w:szCs w:val="22"/>
        </w:rPr>
        <w:t> </w:t>
      </w:r>
      <w:r w:rsidRPr="003C2EE9">
        <w:rPr>
          <w:rFonts w:ascii="Segoe UI" w:hAnsi="Segoe UI" w:cs="Segoe UI"/>
          <w:sz w:val="22"/>
          <w:szCs w:val="22"/>
        </w:rPr>
        <w:t>plnění</w:t>
      </w:r>
      <w:r w:rsidR="005534AB" w:rsidRPr="003C2EE9">
        <w:rPr>
          <w:rFonts w:ascii="Segoe UI" w:hAnsi="Segoe UI" w:cs="Segoe UI"/>
          <w:sz w:val="22"/>
          <w:szCs w:val="22"/>
        </w:rPr>
        <w:t>]</w:t>
      </w:r>
      <w:r w:rsidRPr="003C2EE9">
        <w:rPr>
          <w:rFonts w:ascii="Segoe UI" w:hAnsi="Segoe UI" w:cs="Segoe UI"/>
          <w:sz w:val="22"/>
          <w:szCs w:val="22"/>
        </w:rPr>
        <w:t xml:space="preserve"> a</w:t>
      </w:r>
    </w:p>
    <w:p w14:paraId="440433D1" w14:textId="256B6979" w:rsidR="0052414C" w:rsidRPr="00D31C91" w:rsidRDefault="00371698" w:rsidP="0052414C">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částku za ušlý zisk nebo jinou ztrátu nebo škodu, které Zhotoviteli vznikly </w:t>
      </w:r>
      <w:r w:rsidR="002F2852" w:rsidRPr="003C2EE9">
        <w:rPr>
          <w:rFonts w:ascii="Segoe UI" w:hAnsi="Segoe UI" w:cs="Segoe UI"/>
          <w:sz w:val="22"/>
          <w:szCs w:val="22"/>
        </w:rPr>
        <w:t>porušením povinnosti Objednatele.</w:t>
      </w:r>
      <w:r w:rsidR="005564CE" w:rsidRPr="003C2EE9">
        <w:rPr>
          <w:rFonts w:ascii="Segoe UI" w:hAnsi="Segoe UI" w:cs="Segoe UI"/>
          <w:sz w:val="22"/>
          <w:szCs w:val="22"/>
        </w:rPr>
        <w:t>“</w:t>
      </w:r>
    </w:p>
    <w:p w14:paraId="517892BB" w14:textId="7370193A" w:rsidR="0052414C" w:rsidRDefault="2FC5A9F1" w:rsidP="003C2EE9">
      <w:pPr>
        <w:spacing w:line="276" w:lineRule="auto"/>
        <w:jc w:val="both"/>
        <w:rPr>
          <w:rFonts w:ascii="Segoe UI" w:hAnsi="Segoe UI" w:cs="Segoe UI"/>
          <w:b/>
          <w:bCs/>
        </w:rPr>
      </w:pPr>
      <w:r w:rsidRPr="4D05C2F3">
        <w:rPr>
          <w:rFonts w:ascii="Segoe UI" w:hAnsi="Segoe UI" w:cs="Segoe UI"/>
          <w:b/>
          <w:bCs/>
        </w:rPr>
        <w:t>Pod-článek 16.5 je nově přidán, a to v tomto znění:</w:t>
      </w:r>
    </w:p>
    <w:p w14:paraId="6A4807DD" w14:textId="139E7BDE" w:rsidR="0008717C" w:rsidRDefault="2FC5A9F1" w:rsidP="003C2EE9">
      <w:pPr>
        <w:spacing w:line="276" w:lineRule="auto"/>
        <w:jc w:val="both"/>
        <w:rPr>
          <w:rFonts w:ascii="Segoe UI" w:hAnsi="Segoe UI" w:cs="Segoe UI"/>
        </w:rPr>
      </w:pPr>
      <w:r w:rsidRPr="4D05C2F3">
        <w:rPr>
          <w:rFonts w:ascii="Segoe UI" w:hAnsi="Segoe UI" w:cs="Segoe UI"/>
        </w:rPr>
        <w:t xml:space="preserve">„Objednatel </w:t>
      </w:r>
      <w:r w:rsidR="35739B25" w:rsidRPr="4D05C2F3">
        <w:rPr>
          <w:rFonts w:ascii="Segoe UI" w:hAnsi="Segoe UI" w:cs="Segoe UI"/>
        </w:rPr>
        <w:t xml:space="preserve">si </w:t>
      </w:r>
      <w:r w:rsidRPr="4D05C2F3">
        <w:rPr>
          <w:rFonts w:ascii="Segoe UI" w:hAnsi="Segoe UI" w:cs="Segoe UI"/>
        </w:rPr>
        <w:t xml:space="preserve">výslovně vyhrazuje možnost </w:t>
      </w:r>
      <w:r w:rsidR="20596C5A" w:rsidRPr="4D05C2F3">
        <w:rPr>
          <w:rFonts w:ascii="Segoe UI" w:hAnsi="Segoe UI" w:cs="Segoe UI"/>
        </w:rPr>
        <w:t xml:space="preserve">svým pokynem zúžit rozsah díla na zpracování </w:t>
      </w:r>
      <w:r w:rsidR="00840815">
        <w:rPr>
          <w:rFonts w:ascii="Segoe UI" w:hAnsi="Segoe UI" w:cs="Segoe UI"/>
        </w:rPr>
        <w:t xml:space="preserve">realizační </w:t>
      </w:r>
      <w:r w:rsidR="20596C5A" w:rsidRPr="4D05C2F3">
        <w:rPr>
          <w:rFonts w:ascii="Segoe UI" w:hAnsi="Segoe UI" w:cs="Segoe UI"/>
        </w:rPr>
        <w:t>projektové dokumentace v případě, že nezíská finanční prostředky z Operačního programu Doprava 2021-2027 anebo získá-li finanční prostředky v nižším rozsahu, než jaký původně předpokládal. V takovém případě nebudou realizovány samotné stavební práce. Objednatel je oprávněn tento pokyn udělit do zahájení provádění stavebních prací</w:t>
      </w:r>
      <w:r w:rsidR="00840815">
        <w:rPr>
          <w:rFonts w:ascii="Segoe UI" w:hAnsi="Segoe UI" w:cs="Segoe UI"/>
        </w:rPr>
        <w:t xml:space="preserve"> </w:t>
      </w:r>
      <w:r w:rsidR="00331CFB">
        <w:rPr>
          <w:rFonts w:ascii="Segoe UI" w:hAnsi="Segoe UI" w:cs="Segoe UI"/>
        </w:rPr>
        <w:t>Z</w:t>
      </w:r>
      <w:r w:rsidR="00840815">
        <w:rPr>
          <w:rFonts w:ascii="Segoe UI" w:hAnsi="Segoe UI" w:cs="Segoe UI"/>
        </w:rPr>
        <w:t>hotovitelem.</w:t>
      </w:r>
    </w:p>
    <w:p w14:paraId="19C25B07" w14:textId="6E73B14C" w:rsidR="009F1545" w:rsidRDefault="61F82A2F" w:rsidP="003C2EE9">
      <w:pPr>
        <w:spacing w:line="276" w:lineRule="auto"/>
        <w:jc w:val="both"/>
        <w:rPr>
          <w:rFonts w:ascii="Segoe UI" w:hAnsi="Segoe UI" w:cs="Segoe UI"/>
        </w:rPr>
      </w:pPr>
      <w:r w:rsidRPr="4D05C2F3">
        <w:rPr>
          <w:rFonts w:ascii="Segoe UI" w:hAnsi="Segoe UI" w:cs="Segoe UI"/>
        </w:rPr>
        <w:t xml:space="preserve">Zhotovitel </w:t>
      </w:r>
      <w:r w:rsidR="20596C5A" w:rsidRPr="4D05C2F3">
        <w:rPr>
          <w:rFonts w:ascii="Segoe UI" w:hAnsi="Segoe UI" w:cs="Segoe UI"/>
        </w:rPr>
        <w:t xml:space="preserve">je </w:t>
      </w:r>
      <w:r w:rsidRPr="4D05C2F3">
        <w:rPr>
          <w:rFonts w:ascii="Segoe UI" w:hAnsi="Segoe UI" w:cs="Segoe UI"/>
        </w:rPr>
        <w:t xml:space="preserve">v takovém případě rovněž </w:t>
      </w:r>
      <w:r w:rsidR="20596C5A" w:rsidRPr="4D05C2F3">
        <w:rPr>
          <w:rFonts w:ascii="Segoe UI" w:hAnsi="Segoe UI" w:cs="Segoe UI"/>
        </w:rPr>
        <w:t xml:space="preserve">povinen </w:t>
      </w:r>
      <w:r w:rsidR="4EFED979" w:rsidRPr="4D05C2F3">
        <w:rPr>
          <w:rFonts w:ascii="Segoe UI" w:hAnsi="Segoe UI" w:cs="Segoe UI"/>
        </w:rPr>
        <w:t xml:space="preserve">převést na Objednatele </w:t>
      </w:r>
      <w:r w:rsidRPr="4D05C2F3">
        <w:rPr>
          <w:rFonts w:ascii="Segoe UI" w:hAnsi="Segoe UI" w:cs="Segoe UI"/>
        </w:rPr>
        <w:t>veškerá licenční oprávnění k projektové dokumentaci</w:t>
      </w:r>
      <w:r w:rsidR="4EFED979" w:rsidRPr="4D05C2F3">
        <w:rPr>
          <w:rFonts w:ascii="Segoe UI" w:hAnsi="Segoe UI" w:cs="Segoe UI"/>
        </w:rPr>
        <w:t>.</w:t>
      </w:r>
    </w:p>
    <w:p w14:paraId="1DF48B41" w14:textId="0BA643BA" w:rsidR="0052414C" w:rsidRDefault="4EFED979" w:rsidP="003C2EE9">
      <w:pPr>
        <w:spacing w:line="276" w:lineRule="auto"/>
        <w:jc w:val="both"/>
        <w:rPr>
          <w:rFonts w:ascii="Segoe UI" w:hAnsi="Segoe UI" w:cs="Segoe UI"/>
        </w:rPr>
      </w:pPr>
      <w:r w:rsidRPr="4D05C2F3">
        <w:rPr>
          <w:rFonts w:ascii="Segoe UI" w:hAnsi="Segoe UI" w:cs="Segoe UI"/>
        </w:rPr>
        <w:t>Objednateli v případě postupu dle tohoto pod-čl. nevzniká povinnost uhradit Zhotoviteli práce, které nadále nebudou součástí Díla.</w:t>
      </w:r>
      <w:r w:rsidR="183A21A7" w:rsidRPr="4D05C2F3">
        <w:rPr>
          <w:rFonts w:ascii="Segoe UI" w:hAnsi="Segoe UI" w:cs="Segoe UI"/>
        </w:rPr>
        <w:t xml:space="preserve"> Cena za </w:t>
      </w:r>
      <w:r w:rsidR="56BC22BB" w:rsidRPr="4D05C2F3">
        <w:rPr>
          <w:rFonts w:ascii="Segoe UI" w:hAnsi="Segoe UI" w:cs="Segoe UI"/>
        </w:rPr>
        <w:t xml:space="preserve">zpracování projektové dokumentace a zajištění vydání pravomocného povolení </w:t>
      </w:r>
      <w:r w:rsidR="6EFB9763" w:rsidRPr="4D05C2F3">
        <w:rPr>
          <w:rFonts w:ascii="Segoe UI" w:hAnsi="Segoe UI" w:cs="Segoe UI"/>
        </w:rPr>
        <w:t xml:space="preserve">stavebního záměru </w:t>
      </w:r>
      <w:r w:rsidR="56BC22BB" w:rsidRPr="4D05C2F3">
        <w:rPr>
          <w:rFonts w:ascii="Segoe UI" w:hAnsi="Segoe UI" w:cs="Segoe UI"/>
        </w:rPr>
        <w:t xml:space="preserve">bude </w:t>
      </w:r>
      <w:r w:rsidR="05688D4B" w:rsidRPr="4D05C2F3">
        <w:rPr>
          <w:rFonts w:ascii="Segoe UI" w:hAnsi="Segoe UI" w:cs="Segoe UI"/>
        </w:rPr>
        <w:t>uhrazena ve výši dle</w:t>
      </w:r>
      <w:r w:rsidR="76A0F380" w:rsidRPr="4D05C2F3">
        <w:rPr>
          <w:rFonts w:ascii="Segoe UI" w:hAnsi="Segoe UI" w:cs="Segoe UI"/>
        </w:rPr>
        <w:t xml:space="preserve"> Rozpisu paušálního obnosu Přijaté smluvní částky</w:t>
      </w:r>
      <w:r w:rsidR="05688D4B" w:rsidRPr="4D05C2F3">
        <w:rPr>
          <w:rFonts w:ascii="Segoe UI" w:hAnsi="Segoe UI" w:cs="Segoe UI"/>
        </w:rPr>
        <w:t>, a to v souladu s čl. 14</w:t>
      </w:r>
      <w:r w:rsidR="2FC5A9F1" w:rsidRPr="4D05C2F3">
        <w:rPr>
          <w:rFonts w:ascii="Segoe UI" w:hAnsi="Segoe UI" w:cs="Segoe UI"/>
        </w:rPr>
        <w:t>“</w:t>
      </w:r>
    </w:p>
    <w:p w14:paraId="27ADBD66" w14:textId="27826C11" w:rsidR="00177947" w:rsidRPr="003C2EE9" w:rsidRDefault="00F7452B" w:rsidP="003C2EE9">
      <w:pPr>
        <w:spacing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17.1</w:t>
      </w:r>
      <w:r w:rsidR="0058053D" w:rsidRPr="003C2EE9">
        <w:rPr>
          <w:rFonts w:ascii="Segoe UI" w:hAnsi="Segoe UI" w:cs="Segoe UI"/>
          <w:b/>
          <w:bCs/>
        </w:rPr>
        <w:t xml:space="preserve"> </w:t>
      </w:r>
      <w:r w:rsidR="00034CAE" w:rsidRPr="003C2EE9">
        <w:rPr>
          <w:rFonts w:ascii="Segoe UI" w:hAnsi="Segoe UI" w:cs="Segoe UI"/>
          <w:b/>
          <w:bCs/>
        </w:rPr>
        <w:t>se nahrazuje novým zněním</w:t>
      </w:r>
      <w:r w:rsidR="00A111AB" w:rsidRPr="003C2EE9">
        <w:rPr>
          <w:rFonts w:ascii="Segoe UI" w:hAnsi="Segoe UI" w:cs="Segoe UI"/>
          <w:b/>
          <w:bCs/>
        </w:rPr>
        <w:t>:</w:t>
      </w:r>
    </w:p>
    <w:p w14:paraId="580DDD90" w14:textId="3A8C0FE7" w:rsidR="00034CAE" w:rsidRPr="003C2EE9" w:rsidRDefault="00BE135C" w:rsidP="004F5B3E">
      <w:pPr>
        <w:pStyle w:val="Styl1"/>
        <w:spacing w:before="120" w:after="0" w:line="276" w:lineRule="auto"/>
        <w:rPr>
          <w:rStyle w:val="Zkladntext2Exact"/>
          <w:rFonts w:ascii="Segoe UI" w:hAnsi="Segoe UI" w:cs="Segoe UI"/>
        </w:rPr>
      </w:pPr>
      <w:r w:rsidRPr="003C2EE9">
        <w:rPr>
          <w:rFonts w:ascii="Segoe UI" w:hAnsi="Segoe UI" w:cs="Segoe UI"/>
        </w:rPr>
        <w:t>„</w:t>
      </w:r>
      <w:r w:rsidR="00034CAE" w:rsidRPr="003C2EE9">
        <w:rPr>
          <w:rStyle w:val="Zkladntext2Exact"/>
          <w:rFonts w:ascii="Segoe UI" w:hAnsi="Segoe UI" w:cs="Segoe UI"/>
        </w:rPr>
        <w:t xml:space="preserve">Zhotovitel musí Objednatele, Personál </w:t>
      </w:r>
      <w:r w:rsidR="00BD202E">
        <w:rPr>
          <w:rStyle w:val="Zkladntext2Exact"/>
          <w:rFonts w:ascii="Segoe UI" w:hAnsi="Segoe UI" w:cs="Segoe UI"/>
        </w:rPr>
        <w:t>o</w:t>
      </w:r>
      <w:r w:rsidR="00034CAE" w:rsidRPr="003C2EE9">
        <w:rPr>
          <w:rStyle w:val="Zkladntext2Exact"/>
          <w:rFonts w:ascii="Segoe UI" w:hAnsi="Segoe UI" w:cs="Segoe UI"/>
        </w:rPr>
        <w:t>bjednatele a jejich příslušné zástupce odškodnit a</w:t>
      </w:r>
      <w:r w:rsidR="004F5B3E">
        <w:rPr>
          <w:rStyle w:val="Zkladntext2Exact"/>
          <w:rFonts w:ascii="Segoe UI" w:hAnsi="Segoe UI" w:cs="Segoe UI"/>
        </w:rPr>
        <w:t> </w:t>
      </w:r>
      <w:r w:rsidR="00034CAE" w:rsidRPr="003C2EE9">
        <w:rPr>
          <w:rStyle w:val="Zkladntext2Exact"/>
          <w:rFonts w:ascii="Segoe UI" w:hAnsi="Segoe UI" w:cs="Segoe UI"/>
        </w:rPr>
        <w:t>zajistit, aby jim nevznikla újma v případě jakýchkoli nároků, náhrady škody, ztrát a výdajů (včetně poplatků a výdajů na právní služby) v souvislosti s:</w:t>
      </w:r>
    </w:p>
    <w:p w14:paraId="26F9CC82" w14:textId="4388CA4B"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tělesným úrazem, nemocí, chorobou nebo smrtí jakékoli osoby, které vyplývají z</w:t>
      </w:r>
      <w:r w:rsidR="004F5B3E">
        <w:rPr>
          <w:rStyle w:val="Zkladntext2Exact"/>
          <w:rFonts w:ascii="Segoe UI" w:hAnsi="Segoe UI" w:cs="Segoe UI"/>
        </w:rPr>
        <w:t> </w:t>
      </w:r>
      <w:r w:rsidRPr="00835965">
        <w:rPr>
          <w:rStyle w:val="Zkladntext2Exact"/>
          <w:rFonts w:ascii="Segoe UI" w:hAnsi="Segoe UI" w:cs="Segoe UI"/>
        </w:rPr>
        <w:t>projektování, provádění a dokončování Díla a odstraňování všech vad Zhotovitelem (nebo vznikly v průběhu nebo z důvodu těchto činnosti), pokud k nim nedošlo kvůli nedbalosti, úmyslnému jednání nebo porušení Smlouvy Objedna</w:t>
      </w:r>
      <w:r w:rsidRPr="00835965">
        <w:rPr>
          <w:rStyle w:val="Zkladntext2Exact"/>
          <w:rFonts w:ascii="Segoe UI" w:hAnsi="Segoe UI" w:cs="Segoe UI"/>
        </w:rPr>
        <w:softHyphen/>
        <w:t xml:space="preserve">telem, Personálem </w:t>
      </w:r>
      <w:r w:rsidR="00BD202E" w:rsidRPr="00835965">
        <w:rPr>
          <w:rStyle w:val="Zkladntext2Exact"/>
          <w:rFonts w:ascii="Segoe UI" w:hAnsi="Segoe UI" w:cs="Segoe UI"/>
        </w:rPr>
        <w:t>o</w:t>
      </w:r>
      <w:r w:rsidRPr="00835965">
        <w:rPr>
          <w:rStyle w:val="Zkladntext2Exact"/>
          <w:rFonts w:ascii="Segoe UI" w:hAnsi="Segoe UI" w:cs="Segoe UI"/>
        </w:rPr>
        <w:t>bjednatele nebo jakýmkoli jejich příslušným zástupcem a</w:t>
      </w:r>
    </w:p>
    <w:p w14:paraId="58275FFB" w14:textId="77777777"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škodou nebo ztrátou na jakýchkoli nemovitých nebo movitých věcech (jiných než Dílo) v takovém rozsahu, v jakém taková škoda nebo ztráta:</w:t>
      </w:r>
    </w:p>
    <w:p w14:paraId="799A0855" w14:textId="77777777" w:rsidR="00034CAE" w:rsidRPr="00835965" w:rsidRDefault="00034CAE" w:rsidP="004F5B3E">
      <w:pPr>
        <w:pStyle w:val="Styl1"/>
        <w:numPr>
          <w:ilvl w:val="0"/>
          <w:numId w:val="35"/>
        </w:numPr>
        <w:spacing w:before="120" w:after="0" w:line="276" w:lineRule="auto"/>
        <w:rPr>
          <w:rStyle w:val="Zkladntext2Exact"/>
          <w:rFonts w:ascii="Segoe UI" w:hAnsi="Segoe UI" w:cs="Segoe UI"/>
        </w:rPr>
      </w:pPr>
      <w:r w:rsidRPr="00835965">
        <w:rPr>
          <w:rStyle w:val="Zkladntext2Exact"/>
          <w:rFonts w:ascii="Segoe UI" w:hAnsi="Segoe UI" w:cs="Segoe UI"/>
        </w:rPr>
        <w:t>vyplývá z projektování, provádění a dokončování Díla a odstraňování všech vad Zhotovitelem (nebo vznikla v průběhu nebo z důvodu těchto činnosti) a</w:t>
      </w:r>
    </w:p>
    <w:p w14:paraId="1F0F1B5B" w14:textId="77777777" w:rsidR="00034CAE" w:rsidRPr="00835965" w:rsidRDefault="00034CAE" w:rsidP="004F5B3E">
      <w:pPr>
        <w:pStyle w:val="Styl1"/>
        <w:numPr>
          <w:ilvl w:val="0"/>
          <w:numId w:val="35"/>
        </w:numPr>
        <w:spacing w:before="120" w:after="0" w:line="276" w:lineRule="auto"/>
        <w:rPr>
          <w:rFonts w:ascii="Segoe UI" w:hAnsi="Segoe UI" w:cs="Segoe UI"/>
        </w:rPr>
      </w:pPr>
      <w:r w:rsidRPr="00835965">
        <w:rPr>
          <w:rFonts w:ascii="Segoe UI" w:hAnsi="Segoe UI" w:cs="Segoe UI"/>
        </w:rPr>
        <w:t>došlo k ní kvůli nedbalosti, úmyslnému jednání nebo porušení Smlouvy Zhotovitelem, Personálem zhotovitele nebo jakýmkoli jejich příslušným zástupcem, případně někým jiným, kdo je přímo nebo nepřímo zaměstnán kýmkoli z nich.</w:t>
      </w:r>
    </w:p>
    <w:p w14:paraId="02B78DD3" w14:textId="14A1E804" w:rsidR="00486F84" w:rsidRPr="003C2EE9" w:rsidRDefault="00034CAE" w:rsidP="004F5B3E">
      <w:pPr>
        <w:pStyle w:val="Styl1"/>
        <w:spacing w:before="120" w:after="120" w:line="276" w:lineRule="auto"/>
        <w:rPr>
          <w:rFonts w:ascii="Segoe UI" w:hAnsi="Segoe UI" w:cs="Segoe UI"/>
          <w:b/>
        </w:rPr>
      </w:pPr>
      <w:r w:rsidRPr="00835965">
        <w:rPr>
          <w:rFonts w:ascii="Segoe UI" w:hAnsi="Segoe UI" w:cs="Segoe UI"/>
        </w:rPr>
        <w:lastRenderedPageBreak/>
        <w:t>Objednatel musí Zhotovitele, Personál zhotovitele a jejich příslušné zástupce odškodnit a</w:t>
      </w:r>
      <w:r w:rsidR="004F5B3E">
        <w:rPr>
          <w:rFonts w:ascii="Segoe UI" w:hAnsi="Segoe UI" w:cs="Segoe UI"/>
        </w:rPr>
        <w:t> </w:t>
      </w:r>
      <w:r w:rsidRPr="00835965">
        <w:rPr>
          <w:rFonts w:ascii="Segoe UI" w:hAnsi="Segoe UI" w:cs="Segoe UI"/>
        </w:rPr>
        <w:t>zajistit, aby jim nevznikla újma</w:t>
      </w:r>
      <w:r w:rsidRPr="003C2EE9">
        <w:rPr>
          <w:rFonts w:ascii="Segoe UI" w:hAnsi="Segoe UI" w:cs="Segoe UI"/>
        </w:rPr>
        <w:t xml:space="preserve"> v případě jakýchkoli nároků, náhrady škody, ztrát a vý</w:t>
      </w:r>
      <w:r w:rsidRPr="003C2EE9">
        <w:rPr>
          <w:rFonts w:ascii="Segoe UI" w:hAnsi="Segoe UI" w:cs="Segoe UI"/>
        </w:rPr>
        <w:softHyphen/>
        <w:t xml:space="preserve">dajů (včetně poplatků a výdajů na právní služby) v souvislosti s (1) tělesným úrazem, nemocí, chorobou nebo smrtí, pokud k nim došlo kvůli nedbalosti, úmyslnému jednání nebo porušení Smlouvy Objednatelem, Personálem </w:t>
      </w:r>
      <w:r w:rsidR="00BD202E">
        <w:rPr>
          <w:rFonts w:ascii="Segoe UI" w:hAnsi="Segoe UI" w:cs="Segoe UI"/>
        </w:rPr>
        <w:t>o</w:t>
      </w:r>
      <w:r w:rsidRPr="003C2EE9">
        <w:rPr>
          <w:rFonts w:ascii="Segoe UI" w:hAnsi="Segoe UI" w:cs="Segoe UI"/>
        </w:rPr>
        <w:t>bjednatele nebo jakýmkoli jejich příslušným zástupcem a (2) záležitostmi, které mohou být vyloučeny z pojistného krytí</w:t>
      </w:r>
      <w:r w:rsidR="00BE135C" w:rsidRPr="003C2EE9">
        <w:rPr>
          <w:rFonts w:ascii="Segoe UI" w:hAnsi="Segoe UI" w:cs="Segoe UI"/>
        </w:rPr>
        <w:t>.“</w:t>
      </w:r>
    </w:p>
    <w:p w14:paraId="4F259490" w14:textId="7B8D91B0" w:rsidR="00BE135C" w:rsidRPr="003C2EE9" w:rsidRDefault="00C15C18" w:rsidP="004F5B3E">
      <w:pPr>
        <w:spacing w:before="120" w:after="120"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17.2 se</w:t>
      </w:r>
      <w:r w:rsidR="00034CAE" w:rsidRPr="003C2EE9">
        <w:rPr>
          <w:rFonts w:ascii="Segoe UI" w:hAnsi="Segoe UI" w:cs="Segoe UI"/>
          <w:b/>
          <w:bCs/>
        </w:rPr>
        <w:t xml:space="preserve"> v prvním odstavci</w:t>
      </w:r>
      <w:r w:rsidRPr="003C2EE9">
        <w:rPr>
          <w:rFonts w:ascii="Segoe UI" w:hAnsi="Segoe UI" w:cs="Segoe UI"/>
          <w:b/>
          <w:bCs/>
        </w:rPr>
        <w:t xml:space="preserve"> </w:t>
      </w:r>
      <w:r w:rsidR="00FE5609" w:rsidRPr="003C2EE9">
        <w:rPr>
          <w:rFonts w:ascii="Segoe UI" w:hAnsi="Segoe UI" w:cs="Segoe UI"/>
          <w:b/>
          <w:bCs/>
        </w:rPr>
        <w:t xml:space="preserve">mění takto: </w:t>
      </w:r>
    </w:p>
    <w:p w14:paraId="12988507" w14:textId="202BB35A" w:rsidR="00034CAE" w:rsidRPr="003C2EE9" w:rsidRDefault="77429071" w:rsidP="004F5B3E">
      <w:pPr>
        <w:spacing w:before="120" w:after="120" w:line="276" w:lineRule="auto"/>
        <w:jc w:val="both"/>
        <w:rPr>
          <w:rFonts w:ascii="Segoe UI" w:hAnsi="Segoe UI" w:cs="Segoe UI"/>
        </w:rPr>
      </w:pPr>
      <w:r w:rsidRPr="4D05C2F3">
        <w:rPr>
          <w:rFonts w:ascii="Segoe UI" w:hAnsi="Segoe UI" w:cs="Segoe UI"/>
        </w:rPr>
        <w:t>„</w:t>
      </w:r>
      <w:r w:rsidR="72921545" w:rsidRPr="4D05C2F3">
        <w:rPr>
          <w:rFonts w:ascii="Segoe UI" w:hAnsi="Segoe UI" w:cs="Segoe UI"/>
        </w:rPr>
        <w:t xml:space="preserve">Zhotovitel musí převzít plnou odpovědnost za péči o Dílo a Věci určené pro dílo od Data zahájení prací až do data, kdy je </w:t>
      </w:r>
      <w:r w:rsidR="24C249C8" w:rsidRPr="4D05C2F3">
        <w:rPr>
          <w:rFonts w:ascii="Segoe UI" w:hAnsi="Segoe UI" w:cs="Segoe UI"/>
        </w:rPr>
        <w:t xml:space="preserve">vydáno </w:t>
      </w:r>
      <w:r w:rsidR="72921545" w:rsidRPr="4D05C2F3">
        <w:rPr>
          <w:rFonts w:ascii="Segoe UI" w:hAnsi="Segoe UI" w:cs="Segoe UI"/>
        </w:rPr>
        <w:t>Potvrzení o převzetí Díla, kdy odpovědnost za péči o Dílo přechází na Objednatele. Když je Potvrzení o převzetí vydáno na jakoukoli Sekci nebo část Díla, pak odpovědnost za péči o tuto Sekci nebo část přechází na Objednatele.</w:t>
      </w:r>
      <w:r w:rsidRPr="4D05C2F3">
        <w:rPr>
          <w:rFonts w:ascii="Segoe UI" w:hAnsi="Segoe UI" w:cs="Segoe UI"/>
        </w:rPr>
        <w:t>“</w:t>
      </w:r>
    </w:p>
    <w:p w14:paraId="638F88F2" w14:textId="3E356C14" w:rsidR="005E0BE9" w:rsidRPr="003C2EE9" w:rsidRDefault="005E0BE9" w:rsidP="004F5B3E">
      <w:pPr>
        <w:spacing w:before="120" w:after="120" w:line="276" w:lineRule="auto"/>
        <w:jc w:val="both"/>
        <w:rPr>
          <w:rFonts w:ascii="Segoe UI" w:hAnsi="Segoe UI" w:cs="Segoe UI"/>
          <w:b/>
          <w:bCs/>
        </w:rPr>
      </w:pPr>
      <w:r w:rsidRPr="003C2EE9">
        <w:rPr>
          <w:rFonts w:ascii="Segoe UI" w:hAnsi="Segoe UI" w:cs="Segoe UI"/>
          <w:b/>
          <w:bCs/>
        </w:rPr>
        <w:t>Pod-článek 17.5 se nahrazuje novým zněním:</w:t>
      </w:r>
    </w:p>
    <w:p w14:paraId="0278766C" w14:textId="6263C4D5" w:rsidR="00034CAE" w:rsidRPr="003C2EE9" w:rsidRDefault="009941EA" w:rsidP="004F5B3E">
      <w:pPr>
        <w:spacing w:before="120" w:after="120" w:line="276" w:lineRule="auto"/>
        <w:jc w:val="both"/>
        <w:rPr>
          <w:rFonts w:ascii="Segoe UI" w:hAnsi="Segoe UI" w:cs="Segoe UI"/>
        </w:rPr>
      </w:pPr>
      <w:r w:rsidRPr="003C2EE9">
        <w:rPr>
          <w:rFonts w:ascii="Segoe UI" w:hAnsi="Segoe UI" w:cs="Segoe UI"/>
        </w:rPr>
        <w:t>„Jestliže se k plnění Díla nebo některé jeho části nebo jakékoliv dokumentaci nebo věci poskytnuté jednou ze smluvních stran druhé smluvní straně váží práva duševního vlastnictví ve smyslu příslušných obecně závazných právních předpisů, jsou si strany vzájemně zavázány chránit taková práva tak, aby jejich zaviněním nedošla újmy osoba, které takové právo duševního vlastnictví svědčí.</w:t>
      </w:r>
    </w:p>
    <w:p w14:paraId="76BA73C6" w14:textId="77777777"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Pokud právo duševního vlastnictví svědčí třetí osobě, jsou strany tímto vzájemně zavázány informovat se o takové skutečnosti a současně se informovat i o rozsahu práv k užití takového předmětu ochrany.</w:t>
      </w:r>
    </w:p>
    <w:p w14:paraId="69F867AA" w14:textId="7AB331D9"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Zhotovitel nesmí bez předchozího písemného souhlasu Objednatele pořizovat žádné fotografie díla pro účely propagace a reklamy, ani k tomu nesmí oprávnit jiné osoby, ani nebude publikovat samostatně ani v součinnosti s jinou osobou žádné články, fotografie či jiné ilustrace týkající se Díla.</w:t>
      </w:r>
      <w:r w:rsidR="00A92BB1" w:rsidRPr="003C2EE9">
        <w:rPr>
          <w:rFonts w:ascii="Segoe UI" w:hAnsi="Segoe UI" w:cs="Segoe UI"/>
        </w:rPr>
        <w:t>“</w:t>
      </w:r>
    </w:p>
    <w:p w14:paraId="19BA1F1B" w14:textId="0C56FDCD" w:rsidR="005E0BE9" w:rsidRPr="003C2EE9" w:rsidRDefault="7829BFC3" w:rsidP="004F5B3E">
      <w:pPr>
        <w:spacing w:before="120" w:after="120" w:line="276" w:lineRule="auto"/>
        <w:jc w:val="both"/>
        <w:rPr>
          <w:rFonts w:ascii="Segoe UI" w:hAnsi="Segoe UI" w:cs="Segoe UI"/>
        </w:rPr>
      </w:pPr>
      <w:r w:rsidRPr="4D05C2F3">
        <w:rPr>
          <w:rFonts w:ascii="Segoe UI" w:hAnsi="Segoe UI" w:cs="Segoe UI"/>
        </w:rPr>
        <w:t xml:space="preserve">V případě porušení ustanovení tohoto Pod-článku </w:t>
      </w:r>
      <w:r w:rsidR="4A3494AA" w:rsidRPr="4D05C2F3">
        <w:rPr>
          <w:rFonts w:ascii="Segoe UI" w:hAnsi="Segoe UI" w:cs="Segoe UI"/>
        </w:rPr>
        <w:t>je Objednatel oprávněn požadovat smluvní pokutu dle pod-člán</w:t>
      </w:r>
      <w:r w:rsidR="6E88C1A0" w:rsidRPr="4D05C2F3">
        <w:rPr>
          <w:rFonts w:ascii="Segoe UI" w:hAnsi="Segoe UI" w:cs="Segoe UI"/>
        </w:rPr>
        <w:t>ku 4.26 písm. k)</w:t>
      </w:r>
      <w:r w:rsidR="00711DF1">
        <w:rPr>
          <w:rFonts w:ascii="Segoe UI" w:hAnsi="Segoe UI" w:cs="Segoe UI"/>
        </w:rPr>
        <w:t>; uvedené nevylučuje, že je Objednatel oprávněn požadovat po Zhotoviteli náhradu škody v případě porušení práv z duševního vlastnictví, která svědčí Objednateli, v souvislosti s realizací Díla.</w:t>
      </w:r>
      <w:r w:rsidRPr="4D05C2F3">
        <w:rPr>
          <w:rFonts w:ascii="Segoe UI" w:hAnsi="Segoe UI" w:cs="Segoe UI"/>
        </w:rPr>
        <w:t>“</w:t>
      </w:r>
    </w:p>
    <w:p w14:paraId="361908FE" w14:textId="77777777" w:rsidR="00C02473" w:rsidRDefault="00C02473" w:rsidP="00C02473">
      <w:pPr>
        <w:pBdr>
          <w:bottom w:val="single" w:sz="12" w:space="1" w:color="auto"/>
        </w:pBdr>
        <w:spacing w:line="276" w:lineRule="auto"/>
        <w:jc w:val="both"/>
        <w:rPr>
          <w:rFonts w:ascii="Segoe UI" w:hAnsi="Segoe UI" w:cs="Segoe UI"/>
          <w:b/>
          <w:bCs/>
        </w:rPr>
      </w:pPr>
      <w:ins w:id="10" w:author="David Mareš" w:date="2025-10-07T14:13:00Z" w16du:dateUtc="2025-10-07T12:13:00Z">
        <w:r>
          <w:rPr>
            <w:rFonts w:ascii="Segoe UI" w:hAnsi="Segoe UI" w:cs="Segoe UI"/>
            <w:b/>
            <w:bCs/>
          </w:rPr>
          <w:t xml:space="preserve">V </w:t>
        </w:r>
        <w:r w:rsidRPr="003C2EE9">
          <w:rPr>
            <w:rFonts w:ascii="Segoe UI" w:hAnsi="Segoe UI" w:cs="Segoe UI"/>
            <w:b/>
            <w:bCs/>
          </w:rPr>
          <w:t>Pod-článk</w:t>
        </w:r>
        <w:r>
          <w:rPr>
            <w:rFonts w:ascii="Segoe UI" w:hAnsi="Segoe UI" w:cs="Segoe UI"/>
            <w:b/>
            <w:bCs/>
          </w:rPr>
          <w:t>u</w:t>
        </w:r>
        <w:r w:rsidRPr="003C2EE9">
          <w:rPr>
            <w:rFonts w:ascii="Segoe UI" w:hAnsi="Segoe UI" w:cs="Segoe UI"/>
            <w:b/>
            <w:bCs/>
          </w:rPr>
          <w:t xml:space="preserve"> 18.</w:t>
        </w:r>
        <w:r>
          <w:rPr>
            <w:rFonts w:ascii="Segoe UI" w:hAnsi="Segoe UI" w:cs="Segoe UI"/>
            <w:b/>
            <w:bCs/>
          </w:rPr>
          <w:t>2</w:t>
        </w:r>
        <w:r w:rsidRPr="003C2EE9">
          <w:rPr>
            <w:rFonts w:ascii="Segoe UI" w:hAnsi="Segoe UI" w:cs="Segoe UI"/>
            <w:b/>
            <w:bCs/>
          </w:rPr>
          <w:t xml:space="preserve"> </w:t>
        </w:r>
        <w:r>
          <w:rPr>
            <w:rFonts w:ascii="Segoe UI" w:hAnsi="Segoe UI" w:cs="Segoe UI"/>
            <w:b/>
            <w:bCs/>
          </w:rPr>
          <w:t>se první odstavec nahrazuje novým zněním:</w:t>
        </w:r>
      </w:ins>
    </w:p>
    <w:p w14:paraId="5C5D5130" w14:textId="44A1CEF2" w:rsidR="00C81C7C" w:rsidRDefault="00320269" w:rsidP="00C02473">
      <w:pPr>
        <w:pBdr>
          <w:bottom w:val="single" w:sz="12" w:space="1" w:color="auto"/>
        </w:pBdr>
        <w:spacing w:line="276" w:lineRule="auto"/>
        <w:jc w:val="both"/>
        <w:rPr>
          <w:rFonts w:ascii="Segoe UI" w:hAnsi="Segoe UI" w:cs="Segoe UI"/>
        </w:rPr>
      </w:pPr>
      <w:ins w:id="11" w:author="David Mareš" w:date="2025-10-07T20:40:00Z" w16du:dateUtc="2025-10-07T18:40:00Z">
        <w:r w:rsidRPr="00320269">
          <w:rPr>
            <w:rFonts w:ascii="Segoe UI" w:hAnsi="Segoe UI" w:cs="Segoe UI"/>
          </w:rPr>
          <w:t>Zhotovitel je povinen před zahájením plnění Smlouvy o dílo uzavřít pojistnou smlouvu na majetkové stavebně-montážní pojištění typu „</w:t>
        </w:r>
        <w:proofErr w:type="spellStart"/>
        <w:r w:rsidRPr="00320269">
          <w:rPr>
            <w:rFonts w:ascii="Segoe UI" w:hAnsi="Segoe UI" w:cs="Segoe UI"/>
          </w:rPr>
          <w:t>all</w:t>
        </w:r>
        <w:proofErr w:type="spellEnd"/>
        <w:r w:rsidRPr="00320269">
          <w:rPr>
            <w:rFonts w:ascii="Segoe UI" w:hAnsi="Segoe UI" w:cs="Segoe UI"/>
          </w:rPr>
          <w:t xml:space="preserve"> </w:t>
        </w:r>
        <w:proofErr w:type="spellStart"/>
        <w:r w:rsidRPr="00320269">
          <w:rPr>
            <w:rFonts w:ascii="Segoe UI" w:hAnsi="Segoe UI" w:cs="Segoe UI"/>
          </w:rPr>
          <w:t>risks</w:t>
        </w:r>
        <w:proofErr w:type="spellEnd"/>
        <w:r w:rsidRPr="00320269">
          <w:rPr>
            <w:rFonts w:ascii="Segoe UI" w:hAnsi="Segoe UI" w:cs="Segoe UI"/>
          </w:rPr>
          <w:t xml:space="preserve">“ (vztahující se zejména na požáry, povodně, záplavy či jiné živelné pohromy a proti odcizení či náhodnému poškození nedbalostním jednáním) Díla, součástí Díla a jeho příslušenství, včetně Materiálu, výrobků, zařízení, dokumentů souvisejících s prováděním Díla (dále jen Dílo a příslušenství) a stávajícího a okolního majetku, a to na tzv. novou cenu Díla a příslušenství, tj. cenu, za kterou lze v daném místě a v daném čase pořídit věc stejnou nebo srovnatelnou. </w:t>
        </w:r>
        <w:r w:rsidRPr="009625F1">
          <w:rPr>
            <w:rFonts w:ascii="Segoe UI" w:hAnsi="Segoe UI" w:cs="Segoe UI"/>
          </w:rPr>
          <w:t xml:space="preserve">Doklad o pojištění předloží Zhotovitel Objednateli do 15 dnů od </w:t>
        </w:r>
        <w:r>
          <w:rPr>
            <w:rFonts w:ascii="Segoe UI" w:hAnsi="Segoe UI" w:cs="Segoe UI"/>
          </w:rPr>
          <w:t>nabytí účinnosti Smlouvy o dílo.</w:t>
        </w:r>
      </w:ins>
    </w:p>
    <w:p w14:paraId="2650C56F" w14:textId="77777777" w:rsidR="00C81C7C" w:rsidRDefault="00C81C7C" w:rsidP="00C02473">
      <w:pPr>
        <w:pBdr>
          <w:bottom w:val="single" w:sz="12" w:space="1" w:color="auto"/>
        </w:pBdr>
        <w:spacing w:line="276" w:lineRule="auto"/>
        <w:jc w:val="both"/>
        <w:rPr>
          <w:rFonts w:ascii="Segoe UI" w:hAnsi="Segoe UI" w:cs="Segoe UI"/>
        </w:rPr>
      </w:pPr>
    </w:p>
    <w:p w14:paraId="5A0A2BDF" w14:textId="073C7C5F" w:rsidR="00C14741" w:rsidRPr="003C2EE9" w:rsidRDefault="00C14741" w:rsidP="003C2EE9">
      <w:pPr>
        <w:spacing w:line="276" w:lineRule="auto"/>
        <w:jc w:val="both"/>
        <w:rPr>
          <w:rFonts w:ascii="Segoe UI" w:hAnsi="Segoe UI" w:cs="Segoe UI"/>
          <w:b/>
          <w:bCs/>
        </w:rPr>
      </w:pPr>
      <w:r w:rsidRPr="003C2EE9">
        <w:rPr>
          <w:rFonts w:ascii="Segoe UI" w:hAnsi="Segoe UI" w:cs="Segoe UI"/>
          <w:b/>
          <w:bCs/>
        </w:rPr>
        <w:t>Pod-článek 18.4 je odstraněn bez náhrady.</w:t>
      </w:r>
    </w:p>
    <w:p w14:paraId="7041C530" w14:textId="3059E578" w:rsidR="009004F1" w:rsidRPr="003C2EE9" w:rsidRDefault="009004F1" w:rsidP="003C2EE9">
      <w:pPr>
        <w:spacing w:line="276" w:lineRule="auto"/>
        <w:jc w:val="both"/>
        <w:rPr>
          <w:rFonts w:ascii="Segoe UI" w:hAnsi="Segoe UI" w:cs="Segoe UI"/>
          <w:b/>
          <w:bCs/>
        </w:rPr>
      </w:pPr>
      <w:r w:rsidRPr="003C2EE9">
        <w:rPr>
          <w:rFonts w:ascii="Segoe UI" w:hAnsi="Segoe UI" w:cs="Segoe UI"/>
          <w:b/>
          <w:bCs/>
        </w:rPr>
        <w:t xml:space="preserve">Pod-článek 19.6 </w:t>
      </w:r>
      <w:r w:rsidR="00AA3C94" w:rsidRPr="003C2EE9">
        <w:rPr>
          <w:rFonts w:ascii="Segoe UI" w:hAnsi="Segoe UI" w:cs="Segoe UI"/>
          <w:b/>
          <w:bCs/>
        </w:rPr>
        <w:t>se nahrazuje novým zněním:</w:t>
      </w:r>
    </w:p>
    <w:p w14:paraId="662201F9" w14:textId="5B8F4D06" w:rsidR="00587162" w:rsidRPr="003C2EE9" w:rsidRDefault="00587162"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Výpověď, platba a osvobození z plnění</w:t>
      </w:r>
    </w:p>
    <w:p w14:paraId="41B2AB90" w14:textId="74AEDC4A" w:rsidR="00587162" w:rsidRPr="003C2EE9" w:rsidRDefault="00587162" w:rsidP="003C2EE9">
      <w:pPr>
        <w:spacing w:line="276" w:lineRule="auto"/>
        <w:jc w:val="both"/>
        <w:rPr>
          <w:rFonts w:ascii="Segoe UI" w:hAnsi="Segoe UI" w:cs="Segoe UI"/>
        </w:rPr>
      </w:pPr>
      <w:r w:rsidRPr="003C2EE9">
        <w:rPr>
          <w:rFonts w:ascii="Segoe UI" w:hAnsi="Segoe UI" w:cs="Segoe UI"/>
        </w:rPr>
        <w:t>Jestliže Vyšší moc, o které bylo podáno oznámení podle Pod-článku 19.2 (Oznámení o vyšší moci) brání provedení v podstatě celého rozestavěného Díla po nepřetržitou dobu 84 dnů nebo po více opakujících se období, které v součtu překročí 140 dnů kvůli jedné a té samé oznámené Vyšší moci a v dalších případech stanovených touto Smlouvou může každá ze Stran dát druhé Straně výpověď. V tomto případě zaniká Smlouva po uplynutí výpovědní lhůty 7 dnů od doručení výpovědi Straně. Zhotovitel musí postupovat v souladu s Pod-článkem 16.3 (Skončení prací a odklizení vybavení zhotovitele).</w:t>
      </w:r>
    </w:p>
    <w:p w14:paraId="5E9F4CF9" w14:textId="77777777" w:rsidR="00D85616" w:rsidRPr="003C2EE9" w:rsidRDefault="00587162" w:rsidP="003C2EE9">
      <w:pPr>
        <w:spacing w:line="276" w:lineRule="auto"/>
        <w:jc w:val="both"/>
        <w:rPr>
          <w:rFonts w:ascii="Segoe UI" w:hAnsi="Segoe UI" w:cs="Segoe UI"/>
        </w:rPr>
      </w:pPr>
      <w:r w:rsidRPr="003C2EE9">
        <w:rPr>
          <w:rFonts w:ascii="Segoe UI" w:hAnsi="Segoe UI" w:cs="Segoe UI"/>
        </w:rPr>
        <w:t>Po takovém odstoupení musí Správce stavby určit hodnotu provedené práce a vydat Potvrzení platby, které musí obsahovat:</w:t>
      </w:r>
    </w:p>
    <w:p w14:paraId="3CAD91D5"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částky, které mají být zaplaceny za jakékoli vykonané práce, které mají ve Smlouvě stanovenou cenu;</w:t>
      </w:r>
    </w:p>
    <w:p w14:paraId="54F12736"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Technologické zařízení a Materiály objednané pro Dílo, které byly dodány Zhotoviteli nebo u kterých je Zhotovitel povinen dodávku přijmout. Vlastnictví (a související rizika) tohoto Technologického zařízení a Materiálů přechází na Objednatele okamžikem, kdy za ně Objednatel zaplatí a Zhotovitel splní svoji povinnost je předat do dispozice Objednatele;</w:t>
      </w:r>
    </w:p>
    <w:p w14:paraId="47FAFD2C" w14:textId="1D22A3C3" w:rsidR="009004F1"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odklizení Dočasného díla a Vybavení zhotovitele ze Staveniště a zpětnou přepravu těchto položek na pracoviště v zemi Zhotovitele (nebo kamkoli jinam, ale ne za větších nákladů).“</w:t>
      </w:r>
    </w:p>
    <w:p w14:paraId="31CA7D68" w14:textId="569023E5" w:rsidR="00054C83" w:rsidRPr="003C2EE9" w:rsidRDefault="00C6489B" w:rsidP="003C2EE9">
      <w:pPr>
        <w:spacing w:line="276" w:lineRule="auto"/>
        <w:jc w:val="both"/>
        <w:rPr>
          <w:rFonts w:ascii="Segoe UI" w:hAnsi="Segoe UI" w:cs="Segoe UI"/>
          <w:b/>
          <w:bCs/>
        </w:rPr>
      </w:pPr>
      <w:r w:rsidRPr="003C2EE9">
        <w:rPr>
          <w:rFonts w:ascii="Segoe UI" w:hAnsi="Segoe UI" w:cs="Segoe UI"/>
          <w:b/>
          <w:bCs/>
        </w:rPr>
        <w:t>Pod-člán</w:t>
      </w:r>
      <w:r w:rsidR="007A65E6" w:rsidRPr="003C2EE9">
        <w:rPr>
          <w:rFonts w:ascii="Segoe UI" w:hAnsi="Segoe UI" w:cs="Segoe UI"/>
          <w:b/>
          <w:bCs/>
        </w:rPr>
        <w:t>ek</w:t>
      </w:r>
      <w:r w:rsidRPr="003C2EE9">
        <w:rPr>
          <w:rFonts w:ascii="Segoe UI" w:hAnsi="Segoe UI" w:cs="Segoe UI"/>
          <w:b/>
          <w:bCs/>
        </w:rPr>
        <w:t xml:space="preserve"> 20.1 se</w:t>
      </w:r>
      <w:r w:rsidR="007A65E6" w:rsidRPr="003C2EE9">
        <w:rPr>
          <w:rFonts w:ascii="Segoe UI" w:hAnsi="Segoe UI" w:cs="Segoe UI"/>
          <w:b/>
          <w:bCs/>
        </w:rPr>
        <w:t xml:space="preserve"> doplňuje </w:t>
      </w:r>
      <w:r w:rsidR="00E26205">
        <w:rPr>
          <w:rFonts w:ascii="Segoe UI" w:hAnsi="Segoe UI" w:cs="Segoe UI"/>
          <w:b/>
          <w:bCs/>
        </w:rPr>
        <w:t xml:space="preserve">a jako celek zní </w:t>
      </w:r>
      <w:r w:rsidR="007A65E6" w:rsidRPr="003C2EE9">
        <w:rPr>
          <w:rFonts w:ascii="Segoe UI" w:hAnsi="Segoe UI" w:cs="Segoe UI"/>
          <w:b/>
          <w:bCs/>
        </w:rPr>
        <w:t>takto</w:t>
      </w:r>
      <w:r w:rsidRPr="003C2EE9">
        <w:rPr>
          <w:rFonts w:ascii="Segoe UI" w:hAnsi="Segoe UI" w:cs="Segoe UI"/>
          <w:b/>
          <w:bCs/>
        </w:rPr>
        <w:t>:</w:t>
      </w:r>
    </w:p>
    <w:p w14:paraId="19A2F681" w14:textId="5CECE0EF" w:rsidR="007A65E6" w:rsidRPr="003C2EE9" w:rsidRDefault="00A92BB1" w:rsidP="003C2EE9">
      <w:pPr>
        <w:pStyle w:val="Styl1"/>
        <w:spacing w:line="276" w:lineRule="auto"/>
        <w:rPr>
          <w:rFonts w:ascii="Segoe UI" w:hAnsi="Segoe UI" w:cs="Segoe UI"/>
        </w:rPr>
      </w:pPr>
      <w:r w:rsidRPr="003C2EE9">
        <w:rPr>
          <w:rStyle w:val="Zkladntext2Exact"/>
          <w:rFonts w:ascii="Segoe UI" w:hAnsi="Segoe UI" w:cs="Segoe UI"/>
        </w:rPr>
        <w:t>„</w:t>
      </w:r>
      <w:r w:rsidR="007A65E6" w:rsidRPr="003C2EE9">
        <w:rPr>
          <w:rStyle w:val="Zkladntext2Exact"/>
          <w:rFonts w:ascii="Segoe UI" w:hAnsi="Segoe UI" w:cs="Segoe UI"/>
        </w:rPr>
        <w:t>Jestliže se Zhotovitel domnívá, že je oprávněn k prodloužení Doby pro dokončení ane</w:t>
      </w:r>
      <w:r w:rsidR="007A65E6" w:rsidRPr="003C2EE9">
        <w:rPr>
          <w:rFonts w:ascii="Segoe UI" w:hAnsi="Segoe UI" w:cs="Segoe UI"/>
        </w:rPr>
        <w:t>bo dodatečné platbě podle jakéhokoli Článku těchto Podmínek nebo jinak v souvislos</w:t>
      </w:r>
      <w:r w:rsidR="007A65E6" w:rsidRPr="003C2EE9">
        <w:rPr>
          <w:rFonts w:ascii="Segoe UI" w:hAnsi="Segoe UI" w:cs="Segoe UI"/>
        </w:rPr>
        <w:softHyphen/>
        <w:t>ti se Smlouvou, musí dát Zhotovitel Správci stavby oznámení nároku (claimu) popisující událost nebo okolnost, z které claim vyplývá. Oznámení musí být podáno co nejdříve, jak je to prakticky možné, a ne později než 28 dnů poté, co si Zhotovitel skutečnost nebo okolnost uvědomil nebo měl uvědomit.</w:t>
      </w:r>
    </w:p>
    <w:p w14:paraId="1BD76511"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Jestliže Zhotovitel v takové lhůtě 28 dnů oznámení claimu nedá, Doba pro dokončení nesmí být prodloužena, Zhotovitel není oprávněn k dodatečné platbě a Objednatel je v souvislosti s claimem zbaven veškeré odpovědnosti. V opačném případě se </w:t>
      </w:r>
      <w:r w:rsidRPr="003C2EE9">
        <w:rPr>
          <w:rStyle w:val="Zkladntext285pt"/>
          <w:rFonts w:ascii="Segoe UI" w:hAnsi="Segoe UI" w:cs="Segoe UI"/>
          <w:color w:val="auto"/>
          <w:sz w:val="22"/>
          <w:szCs w:val="22"/>
        </w:rPr>
        <w:t xml:space="preserve">použijí </w:t>
      </w:r>
      <w:r w:rsidRPr="003C2EE9">
        <w:rPr>
          <w:rFonts w:ascii="Segoe UI" w:hAnsi="Segoe UI" w:cs="Segoe UI"/>
        </w:rPr>
        <w:t>následující ustanovení tohoto Pod-článku.</w:t>
      </w:r>
    </w:p>
    <w:p w14:paraId="314D0B7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Zhotovitel musí také předložit jakákoli další k takové události nebo okolnosti relevantní </w:t>
      </w:r>
      <w:r w:rsidRPr="003C2EE9">
        <w:rPr>
          <w:rFonts w:ascii="Segoe UI" w:hAnsi="Segoe UI" w:cs="Segoe UI"/>
        </w:rPr>
        <w:lastRenderedPageBreak/>
        <w:t>oznámení požadovaná Smlouvou a k takové události nebo okolnosti relevantní po</w:t>
      </w:r>
      <w:r w:rsidRPr="003C2EE9">
        <w:rPr>
          <w:rFonts w:ascii="Segoe UI" w:hAnsi="Segoe UI" w:cs="Segoe UI"/>
        </w:rPr>
        <w:softHyphen/>
        <w:t>drobnosti na podporu claimu.</w:t>
      </w:r>
    </w:p>
    <w:p w14:paraId="73BE1A0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na Staveništi nebo jiném místě přijatelném pro Správce stavby archivovat takové aktuálně vedené záznamy, jaké mohou být potřebné k zdůvodnění jaké</w:t>
      </w:r>
      <w:r w:rsidRPr="003C2EE9">
        <w:rPr>
          <w:rFonts w:ascii="Segoe UI" w:hAnsi="Segoe UI" w:cs="Segoe UI"/>
        </w:rPr>
        <w:softHyphen/>
        <w:t xml:space="preserve">hokoli z </w:t>
      </w:r>
      <w:proofErr w:type="spellStart"/>
      <w:r w:rsidRPr="003C2EE9">
        <w:rPr>
          <w:rFonts w:ascii="Segoe UI" w:hAnsi="Segoe UI" w:cs="Segoe UI"/>
        </w:rPr>
        <w:t>claimů</w:t>
      </w:r>
      <w:proofErr w:type="spellEnd"/>
      <w:r w:rsidRPr="003C2EE9">
        <w:rPr>
          <w:rFonts w:ascii="Segoe UI" w:hAnsi="Segoe UI" w:cs="Segoe UI"/>
        </w:rPr>
        <w:t>. Správce stavby může po obdržení jakéhokoli oznámení podle tohoto Pod-článku, aniž by tak připustil odpovědnost Objednatele, dohlížet na toto vedení záznamů anebo dát Zhotoviteli pokyn, aby vedl záznamy další. Zhotovitel musí Správci stavby umožnit kontrolu veškerých takových záznamů a musí (je-li mu dán pokyn) předložit Správci stavby kopie.</w:t>
      </w:r>
    </w:p>
    <w:p w14:paraId="5EF9DFD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do 42 dnů po tom, co si uvědomil nebo měl uvědomit událost nebo okolnost, z které claim vyplývá, nebo v jiné Ihůtě, která může být navržena Zhotovitelem a schválena Správcem stavby, předložit Správci stavby zcela detailní claim s uvedením všech podrobností na podporu podstaty claimu a na podporu požado</w:t>
      </w:r>
      <w:r w:rsidRPr="003C2EE9">
        <w:rPr>
          <w:rFonts w:ascii="Segoe UI" w:hAnsi="Segoe UI" w:cs="Segoe UI"/>
        </w:rPr>
        <w:softHyphen/>
        <w:t>vaného prodloužení doby anebo požadované dodatečné platby. Jestliže má událost nebo okolnost, z které claim vyplývá, přetrvávající vliv:</w:t>
      </w:r>
    </w:p>
    <w:p w14:paraId="330D8F87"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je tento zcela detailní claim považován za průběžný;</w:t>
      </w:r>
    </w:p>
    <w:p w14:paraId="2A480603"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Zhotovitel musí posílat v měsíčních intervalech další průběžné claimy s udáním nahromaděného požadovaného zpoždění anebo požadované částky a tako</w:t>
      </w:r>
      <w:r w:rsidRPr="003C2EE9">
        <w:rPr>
          <w:rFonts w:ascii="Segoe UI" w:hAnsi="Segoe UI" w:cs="Segoe UI"/>
        </w:rPr>
        <w:softHyphen/>
        <w:t>vých dalších podrobností, které může Správce stavby rozumně požadovat; a</w:t>
      </w:r>
    </w:p>
    <w:p w14:paraId="281B5E02" w14:textId="77777777" w:rsidR="007A65E6" w:rsidRPr="003C2EE9" w:rsidRDefault="007A65E6" w:rsidP="0029685D">
      <w:pPr>
        <w:pStyle w:val="Styl1"/>
        <w:numPr>
          <w:ilvl w:val="0"/>
          <w:numId w:val="36"/>
        </w:numPr>
        <w:spacing w:line="276" w:lineRule="auto"/>
        <w:rPr>
          <w:rFonts w:ascii="Segoe UI" w:hAnsi="Segoe UI" w:cs="Segoe UI"/>
        </w:rPr>
      </w:pPr>
      <w:r w:rsidRPr="003C2EE9">
        <w:rPr>
          <w:rFonts w:ascii="Segoe UI" w:hAnsi="Segoe UI" w:cs="Segoe UI"/>
        </w:rPr>
        <w:t>Zhotovitel musí odeslat závěrečný claim do 28 dnů (nebo v jiné Ihůtě, která může být navržena Zhotovitelem a schválena Správcem stavby) poté, co přestane mít událost nebo okolnost vliv.</w:t>
      </w:r>
    </w:p>
    <w:p w14:paraId="3CF2400E"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Správce stavby musí do 42 dnů po obdržení claimu, případně po obdržení jakýchkoli dalších podrobností na podporu předchozího claimu, nebo v jiné Ihůtě, která může být navržena Správcem stavby a schválena Zhotovitelem, odpovědět schválením, případně neschválením a podrobným komentářem. Může také požadovat jakékoli další potřebné podrobnosti, musí ovšem v této Ihůtě dát své stanovisko k podstatě claimu.</w:t>
      </w:r>
    </w:p>
    <w:p w14:paraId="3C582593" w14:textId="34901DF2" w:rsidR="00C6489B" w:rsidRPr="003C2EE9" w:rsidRDefault="007A65E6" w:rsidP="003C2EE9">
      <w:pPr>
        <w:spacing w:line="276" w:lineRule="auto"/>
        <w:jc w:val="both"/>
        <w:rPr>
          <w:rFonts w:ascii="Segoe UI" w:hAnsi="Segoe UI" w:cs="Segoe UI"/>
        </w:rPr>
      </w:pPr>
      <w:r w:rsidRPr="003C2EE9">
        <w:rPr>
          <w:rFonts w:ascii="Segoe UI" w:hAnsi="Segoe UI" w:cs="Segoe UI"/>
        </w:rPr>
        <w:t>Do každého Potvrzení platby musí být zahrnuty takové částky claimu, které byly dostatečně zdůvodněny jako způsobilé k platbě podle příslušných ustanovení Smlouvy. Pokud a dokud nejsou dodané podrobnosti dostatečné ke zdůvodnění celého claimu, je Zhotovitel oprávněn pouze k platbě za takovou část claimu, jakou byl schopen zdů</w:t>
      </w:r>
      <w:r w:rsidRPr="003C2EE9">
        <w:rPr>
          <w:rFonts w:ascii="Segoe UI" w:hAnsi="Segoe UI" w:cs="Segoe UI"/>
        </w:rPr>
        <w:softHyphen/>
        <w:t>vodnit.</w:t>
      </w:r>
    </w:p>
    <w:p w14:paraId="492A7450" w14:textId="41593002" w:rsidR="007A65E6" w:rsidRPr="003C2EE9" w:rsidRDefault="007A65E6" w:rsidP="003C2EE9">
      <w:pPr>
        <w:spacing w:line="276" w:lineRule="auto"/>
        <w:jc w:val="both"/>
        <w:rPr>
          <w:rFonts w:ascii="Segoe UI" w:hAnsi="Segoe UI" w:cs="Segoe UI"/>
        </w:rPr>
      </w:pPr>
      <w:r w:rsidRPr="003C2EE9">
        <w:rPr>
          <w:rFonts w:ascii="Segoe UI" w:hAnsi="Segoe UI" w:cs="Segoe UI"/>
        </w:rPr>
        <w:t>Jestliže Správce stavby stanoveným způsobem neodpoví v době definované v tomto Pod-článku, jakákoli ze Stran může považovat tento claim za odmítnutý Správcem stavby.</w:t>
      </w:r>
    </w:p>
    <w:p w14:paraId="0368F943" w14:textId="7E639FB3"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Správce stavby musí postupovat v souladu s Pod-článkem 3.5 </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Určení</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w:t>
      </w:r>
      <w:r w:rsidRPr="003C2EE9">
        <w:rPr>
          <w:rFonts w:ascii="Segoe UI" w:hAnsi="Segoe UI" w:cs="Segoe UI"/>
        </w:rPr>
        <w:t xml:space="preserve"> aby dohodnul nebo určil (i) prodloužení (je-li nějaké) Doby pro dokončení (před nebo po jejím uplynuti) v souladu s Pod-článkem 8.4 [</w:t>
      </w:r>
      <w:r w:rsidRPr="003C2EE9">
        <w:rPr>
          <w:rStyle w:val="Zkladntext2Kurzva"/>
          <w:rFonts w:ascii="Segoe UI" w:hAnsi="Segoe UI" w:cs="Segoe UI"/>
          <w:color w:val="auto"/>
          <w:sz w:val="22"/>
          <w:szCs w:val="22"/>
        </w:rPr>
        <w:t>Prodloužení doby pro dokončeni</w:t>
      </w:r>
      <w:r w:rsidRPr="003C2EE9">
        <w:rPr>
          <w:rFonts w:ascii="Segoe UI" w:hAnsi="Segoe UI" w:cs="Segoe UI"/>
        </w:rPr>
        <w:t>], anebo (</w:t>
      </w:r>
      <w:proofErr w:type="spellStart"/>
      <w:r w:rsidRPr="003C2EE9">
        <w:rPr>
          <w:rFonts w:ascii="Segoe UI" w:hAnsi="Segoe UI" w:cs="Segoe UI"/>
        </w:rPr>
        <w:t>ii</w:t>
      </w:r>
      <w:proofErr w:type="spellEnd"/>
      <w:r w:rsidRPr="003C2EE9">
        <w:rPr>
          <w:rFonts w:ascii="Segoe UI" w:hAnsi="Segoe UI" w:cs="Segoe UI"/>
        </w:rPr>
        <w:t>) dodatečnou platbu (je-li nějaká), ke které je Zhotovitel oprávněn podle Smlouvy.</w:t>
      </w:r>
    </w:p>
    <w:p w14:paraId="5B4BBB9A" w14:textId="65BD8307" w:rsidR="007A65E6" w:rsidRPr="003C2EE9" w:rsidRDefault="007A65E6" w:rsidP="003C2EE9">
      <w:pPr>
        <w:spacing w:line="276" w:lineRule="auto"/>
        <w:jc w:val="both"/>
        <w:rPr>
          <w:rFonts w:ascii="Segoe UI" w:hAnsi="Segoe UI" w:cs="Segoe UI"/>
        </w:rPr>
      </w:pPr>
      <w:r w:rsidRPr="003C2EE9">
        <w:rPr>
          <w:rFonts w:ascii="Segoe UI" w:hAnsi="Segoe UI" w:cs="Segoe UI"/>
        </w:rPr>
        <w:lastRenderedPageBreak/>
        <w:t>V tomto Pod-článku jsou uvedeny dodatečné požadavky k těm, které jsou uvedeny v jakýchkoli jiných Pod-článcích použitelných pro claim. Jestliže Zhotovitel nepostupuje, co se týče claimu, v souladu s tímto nebo jiným Pod-článkem, musí se při jakémkoli prodloužení doby nebo dodatečné platbě zohlednit rozsah (je-li nějaký), v kterém tento nedostatek bránil nebo negativně ovlivnil řádné prošetření claimu, jestliže ovšem claim není vyloučen podle druhého odstavce tohoto Pod-článku.</w:t>
      </w:r>
      <w:r w:rsidR="00A92BB1" w:rsidRPr="003C2EE9">
        <w:rPr>
          <w:rFonts w:ascii="Segoe UI" w:hAnsi="Segoe UI" w:cs="Segoe UI"/>
        </w:rPr>
        <w:t>“</w:t>
      </w:r>
    </w:p>
    <w:p w14:paraId="0CCEE2A6" w14:textId="0DCD55C7" w:rsidR="009203A6" w:rsidRPr="003C2EE9" w:rsidRDefault="6E180E33" w:rsidP="003C2EE9">
      <w:pPr>
        <w:spacing w:line="276" w:lineRule="auto"/>
        <w:jc w:val="both"/>
        <w:rPr>
          <w:rFonts w:ascii="Segoe UI" w:hAnsi="Segoe UI" w:cs="Segoe UI"/>
          <w:b/>
          <w:bCs/>
        </w:rPr>
      </w:pPr>
      <w:r w:rsidRPr="4D05C2F3">
        <w:rPr>
          <w:rFonts w:ascii="Segoe UI" w:hAnsi="Segoe UI" w:cs="Segoe UI"/>
          <w:b/>
          <w:bCs/>
        </w:rPr>
        <w:t>Pod-článek 20.2 se odstraňuje bez náhrady</w:t>
      </w:r>
    </w:p>
    <w:p w14:paraId="110D5412" w14:textId="052F43B7" w:rsidR="009203A6" w:rsidRPr="003C2EE9" w:rsidRDefault="009203A6" w:rsidP="003C2EE9">
      <w:pPr>
        <w:spacing w:line="276" w:lineRule="auto"/>
        <w:jc w:val="both"/>
        <w:rPr>
          <w:rFonts w:ascii="Segoe UI" w:hAnsi="Segoe UI" w:cs="Segoe UI"/>
          <w:b/>
          <w:bCs/>
        </w:rPr>
      </w:pPr>
      <w:r w:rsidRPr="003C2EE9">
        <w:rPr>
          <w:rFonts w:ascii="Segoe UI" w:hAnsi="Segoe UI" w:cs="Segoe UI"/>
          <w:b/>
          <w:bCs/>
        </w:rPr>
        <w:t>Pod-článek 20.3 se odstraňuje bez náhrady</w:t>
      </w:r>
    </w:p>
    <w:p w14:paraId="5DBFA74C" w14:textId="64CF6A3A" w:rsidR="009203A6" w:rsidRPr="003C2EE9" w:rsidRDefault="009203A6" w:rsidP="003C2EE9">
      <w:pPr>
        <w:spacing w:line="276" w:lineRule="auto"/>
        <w:jc w:val="both"/>
        <w:rPr>
          <w:rFonts w:ascii="Segoe UI" w:hAnsi="Segoe UI" w:cs="Segoe UI"/>
        </w:rPr>
      </w:pPr>
      <w:r w:rsidRPr="003C2EE9">
        <w:rPr>
          <w:rFonts w:ascii="Segoe UI" w:hAnsi="Segoe UI" w:cs="Segoe UI"/>
          <w:b/>
          <w:bCs/>
        </w:rPr>
        <w:t>Pod-článek 20.4 se odstraňuje bez náhrady</w:t>
      </w:r>
    </w:p>
    <w:p w14:paraId="20BE2266" w14:textId="17F1FBE4" w:rsidR="00F6643F" w:rsidRPr="003C2EE9" w:rsidRDefault="00F6643F" w:rsidP="003C2EE9">
      <w:pPr>
        <w:spacing w:line="276" w:lineRule="auto"/>
        <w:jc w:val="both"/>
        <w:rPr>
          <w:rFonts w:ascii="Segoe UI" w:hAnsi="Segoe UI" w:cs="Segoe UI"/>
          <w:b/>
          <w:bCs/>
        </w:rPr>
      </w:pPr>
      <w:r w:rsidRPr="003C2EE9">
        <w:rPr>
          <w:rFonts w:ascii="Segoe UI" w:hAnsi="Segoe UI" w:cs="Segoe UI"/>
          <w:b/>
          <w:bCs/>
        </w:rPr>
        <w:t>Pod-článek 20.5 se nahrazuje novým zněním:</w:t>
      </w:r>
    </w:p>
    <w:p w14:paraId="6102730D" w14:textId="68E07870" w:rsidR="00282D4F" w:rsidRPr="003C2EE9" w:rsidRDefault="00282D4F"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Rozhodování sporů</w:t>
      </w:r>
    </w:p>
    <w:p w14:paraId="61257B74" w14:textId="0DBD179D" w:rsidR="00F6643F" w:rsidRPr="003C2EE9" w:rsidRDefault="00282D4F" w:rsidP="003C2EE9">
      <w:pPr>
        <w:spacing w:line="276" w:lineRule="auto"/>
        <w:jc w:val="both"/>
        <w:rPr>
          <w:rFonts w:ascii="Segoe UI" w:hAnsi="Segoe UI" w:cs="Segoe UI"/>
        </w:rPr>
      </w:pPr>
      <w:r w:rsidRPr="003C2EE9">
        <w:rPr>
          <w:rFonts w:ascii="Segoe UI" w:hAnsi="Segoe UI" w:cs="Segoe UI"/>
        </w:rPr>
        <w:t>Spory, které vzniknou ze Smlouvy nebo v souvislosti s ní a které se nepodaří odstranit smírně na základě jednání Stran, budou s konečnou platností vyřešeny před obecnými soudy České republiky."</w:t>
      </w:r>
    </w:p>
    <w:p w14:paraId="1CD3A60C" w14:textId="0EFA84EF" w:rsidR="000B5AF8" w:rsidRPr="003C2EE9" w:rsidRDefault="00302565" w:rsidP="003C2EE9">
      <w:pPr>
        <w:spacing w:line="276" w:lineRule="auto"/>
        <w:jc w:val="both"/>
        <w:rPr>
          <w:rFonts w:ascii="Segoe UI" w:hAnsi="Segoe UI" w:cs="Segoe UI"/>
          <w:b/>
          <w:bCs/>
        </w:rPr>
      </w:pPr>
      <w:r w:rsidRPr="003C2EE9">
        <w:rPr>
          <w:rFonts w:ascii="Segoe UI" w:hAnsi="Segoe UI" w:cs="Segoe UI"/>
          <w:b/>
          <w:bCs/>
        </w:rPr>
        <w:t xml:space="preserve">Pod-článek 20.6 se nahrazuje novým zněním: </w:t>
      </w:r>
    </w:p>
    <w:p w14:paraId="616869FC" w14:textId="624749AA" w:rsidR="00A15B4B" w:rsidRPr="003C2EE9" w:rsidRDefault="00A15B4B"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Řízení před obecným soudem</w:t>
      </w:r>
    </w:p>
    <w:p w14:paraId="089625C8" w14:textId="5FC531C6" w:rsidR="00A15B4B" w:rsidRPr="003C2EE9" w:rsidRDefault="00A15B4B" w:rsidP="003C2EE9">
      <w:pPr>
        <w:spacing w:line="276" w:lineRule="auto"/>
        <w:contextualSpacing/>
        <w:jc w:val="both"/>
        <w:rPr>
          <w:rFonts w:ascii="Segoe UI" w:hAnsi="Segoe UI" w:cs="Segoe UI"/>
        </w:rPr>
      </w:pPr>
      <w:r w:rsidRPr="003C2EE9">
        <w:rPr>
          <w:rFonts w:ascii="Segoe UI" w:hAnsi="Segoe UI" w:cs="Segoe UI"/>
        </w:rPr>
        <w:t>Jestliže nedošlo ke smírnému narovnání, musí být jakýkoli spor, s konečnou platností vyřešen před obecnými soudy České republiky.</w:t>
      </w:r>
      <w:r w:rsidR="00EA5878" w:rsidRPr="003C2EE9">
        <w:rPr>
          <w:rFonts w:ascii="Segoe UI" w:hAnsi="Segoe UI" w:cs="Segoe UI"/>
        </w:rPr>
        <w:t xml:space="preserve"> Místně příslušným je obecný soud podle sídla Objednatele. Rozhodným právem pro jakýkoliv spor je české právo.</w:t>
      </w:r>
      <w:r w:rsidRPr="003C2EE9">
        <w:rPr>
          <w:rFonts w:ascii="Segoe UI" w:hAnsi="Segoe UI" w:cs="Segoe UI"/>
        </w:rPr>
        <w:t>"</w:t>
      </w:r>
    </w:p>
    <w:p w14:paraId="7A5732C9" w14:textId="36787C27" w:rsidR="00A24C6C" w:rsidRPr="003C2EE9" w:rsidRDefault="008A189E" w:rsidP="003C2EE9">
      <w:pPr>
        <w:spacing w:line="276" w:lineRule="auto"/>
        <w:contextualSpacing/>
        <w:jc w:val="both"/>
        <w:rPr>
          <w:rFonts w:ascii="Segoe UI" w:hAnsi="Segoe UI" w:cs="Segoe UI"/>
        </w:rPr>
      </w:pPr>
      <w:r w:rsidRPr="003C2EE9">
        <w:rPr>
          <w:rFonts w:ascii="Segoe UI" w:hAnsi="Segoe UI" w:cs="Segoe UI"/>
          <w:b/>
          <w:bCs/>
        </w:rPr>
        <w:t>Pod-člá</w:t>
      </w:r>
      <w:r w:rsidR="00A24C6C" w:rsidRPr="003C2EE9">
        <w:rPr>
          <w:rFonts w:ascii="Segoe UI" w:hAnsi="Segoe UI" w:cs="Segoe UI"/>
          <w:b/>
          <w:bCs/>
        </w:rPr>
        <w:t>nek</w:t>
      </w:r>
      <w:r w:rsidRPr="003C2EE9">
        <w:rPr>
          <w:rFonts w:ascii="Segoe UI" w:hAnsi="Segoe UI" w:cs="Segoe UI"/>
          <w:b/>
          <w:bCs/>
        </w:rPr>
        <w:t xml:space="preserve"> 20.7</w:t>
      </w:r>
      <w:r w:rsidR="00332647" w:rsidRPr="003C2EE9">
        <w:rPr>
          <w:rFonts w:ascii="Segoe UI" w:hAnsi="Segoe UI" w:cs="Segoe UI"/>
          <w:b/>
          <w:bCs/>
        </w:rPr>
        <w:t xml:space="preserve"> </w:t>
      </w:r>
      <w:r w:rsidR="00A24C6C" w:rsidRPr="003C2EE9">
        <w:rPr>
          <w:rFonts w:ascii="Segoe UI" w:hAnsi="Segoe UI" w:cs="Segoe UI"/>
          <w:b/>
          <w:bCs/>
        </w:rPr>
        <w:t xml:space="preserve">se </w:t>
      </w:r>
      <w:r w:rsidR="00EA5878" w:rsidRPr="003C2EE9">
        <w:rPr>
          <w:rFonts w:ascii="Segoe UI" w:hAnsi="Segoe UI" w:cs="Segoe UI"/>
          <w:b/>
          <w:bCs/>
        </w:rPr>
        <w:t>odstraňuje bez náhrady</w:t>
      </w:r>
    </w:p>
    <w:p w14:paraId="66BF6BC2" w14:textId="649EA51C" w:rsidR="00A24C6C" w:rsidRPr="003C2EE9" w:rsidRDefault="012011CC" w:rsidP="003C2EE9">
      <w:pPr>
        <w:spacing w:line="276" w:lineRule="auto"/>
        <w:contextualSpacing/>
        <w:jc w:val="both"/>
        <w:rPr>
          <w:rFonts w:ascii="Segoe UI" w:hAnsi="Segoe UI" w:cs="Segoe UI"/>
        </w:rPr>
      </w:pPr>
      <w:r w:rsidRPr="4D05C2F3">
        <w:rPr>
          <w:rFonts w:ascii="Segoe UI" w:hAnsi="Segoe UI" w:cs="Segoe UI"/>
          <w:b/>
          <w:bCs/>
        </w:rPr>
        <w:t xml:space="preserve">Pod-článek 20.8 se </w:t>
      </w:r>
      <w:r w:rsidR="48A01863" w:rsidRPr="4D05C2F3">
        <w:rPr>
          <w:rFonts w:ascii="Segoe UI" w:hAnsi="Segoe UI" w:cs="Segoe UI"/>
          <w:b/>
          <w:bCs/>
        </w:rPr>
        <w:t>odstraňuje bez náhrady</w:t>
      </w:r>
    </w:p>
    <w:sectPr w:rsidR="00A24C6C" w:rsidRPr="003C2E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C97D4" w14:textId="77777777" w:rsidR="00E42950" w:rsidRDefault="00E42950" w:rsidP="00894B39">
      <w:pPr>
        <w:spacing w:after="0" w:line="240" w:lineRule="auto"/>
      </w:pPr>
      <w:r>
        <w:separator/>
      </w:r>
    </w:p>
  </w:endnote>
  <w:endnote w:type="continuationSeparator" w:id="0">
    <w:p w14:paraId="54D4DEB2" w14:textId="77777777" w:rsidR="00E42950" w:rsidRDefault="00E42950" w:rsidP="00894B39">
      <w:pPr>
        <w:spacing w:after="0" w:line="240" w:lineRule="auto"/>
      </w:pPr>
      <w:r>
        <w:continuationSeparator/>
      </w:r>
    </w:p>
  </w:endnote>
  <w:endnote w:type="continuationNotice" w:id="1">
    <w:p w14:paraId="3D790ABD" w14:textId="77777777" w:rsidR="00E42950" w:rsidRDefault="00E42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inion">
    <w:panose1 w:val="00000000000000000000"/>
    <w:charset w:val="02"/>
    <w:family w:val="swiss"/>
    <w:notTrueType/>
    <w:pitch w:val="variable"/>
  </w:font>
  <w:font w:name="Palatino Linotype">
    <w:panose1 w:val="02040502050505030304"/>
    <w:charset w:val="EE"/>
    <w:family w:val="roman"/>
    <w:pitch w:val="variable"/>
    <w:sig w:usb0="E0000287" w:usb1="40000013" w:usb2="00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1A9D" w14:textId="77777777" w:rsidR="00E42950" w:rsidRDefault="00E42950" w:rsidP="00894B39">
      <w:pPr>
        <w:spacing w:after="0" w:line="240" w:lineRule="auto"/>
      </w:pPr>
      <w:r>
        <w:separator/>
      </w:r>
    </w:p>
  </w:footnote>
  <w:footnote w:type="continuationSeparator" w:id="0">
    <w:p w14:paraId="6240D039" w14:textId="77777777" w:rsidR="00E42950" w:rsidRDefault="00E42950" w:rsidP="00894B39">
      <w:pPr>
        <w:spacing w:after="0" w:line="240" w:lineRule="auto"/>
      </w:pPr>
      <w:r>
        <w:continuationSeparator/>
      </w:r>
    </w:p>
  </w:footnote>
  <w:footnote w:type="continuationNotice" w:id="1">
    <w:p w14:paraId="4E6322D2" w14:textId="77777777" w:rsidR="00E42950" w:rsidRDefault="00E429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64B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F6792"/>
    <w:multiLevelType w:val="hybridMultilevel"/>
    <w:tmpl w:val="1102F1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D3799"/>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333287"/>
    <w:multiLevelType w:val="hybridMultilevel"/>
    <w:tmpl w:val="5FD04D52"/>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 w15:restartNumberingAfterBreak="0">
    <w:nsid w:val="0CDB662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554DB"/>
    <w:multiLevelType w:val="hybridMultilevel"/>
    <w:tmpl w:val="E68E8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03720"/>
    <w:multiLevelType w:val="hybridMultilevel"/>
    <w:tmpl w:val="50B0C650"/>
    <w:lvl w:ilvl="0" w:tplc="8736CA4C">
      <w:start w:val="1"/>
      <w:numFmt w:val="lowerRoman"/>
      <w:lvlText w:val="%1."/>
      <w:lvlJc w:val="right"/>
      <w:pPr>
        <w:ind w:left="1440" w:hanging="360"/>
      </w:pPr>
      <w:rPr>
        <w:rFonts w:ascii="Segoe UI" w:hAnsi="Segoe UI" w:cs="Segoe UI" w:hint="default"/>
        <w:i w:val="0"/>
        <w:iCs/>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65F7F57"/>
    <w:multiLevelType w:val="hybridMultilevel"/>
    <w:tmpl w:val="06F07088"/>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E02905"/>
    <w:multiLevelType w:val="hybridMultilevel"/>
    <w:tmpl w:val="D86665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859D1"/>
    <w:multiLevelType w:val="hybridMultilevel"/>
    <w:tmpl w:val="4ABC6EA0"/>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0F7FCC"/>
    <w:multiLevelType w:val="hybridMultilevel"/>
    <w:tmpl w:val="102CA548"/>
    <w:lvl w:ilvl="0" w:tplc="2A94E3BE">
      <w:start w:val="1"/>
      <w:numFmt w:val="lowerLetter"/>
      <w:lvlText w:val="%1)"/>
      <w:lvlJc w:val="left"/>
      <w:pPr>
        <w:ind w:left="720" w:hanging="360"/>
      </w:pPr>
      <w:rPr>
        <w:rFonts w:ascii="Segoe UI" w:hAnsi="Segoe UI" w:cs="Segoe U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A0980"/>
    <w:multiLevelType w:val="singleLevel"/>
    <w:tmpl w:val="1170694C"/>
    <w:lvl w:ilvl="0">
      <w:start w:val="1"/>
      <w:numFmt w:val="lowerLetter"/>
      <w:lvlText w:val="(%1)"/>
      <w:legacy w:legacy="1" w:legacySpace="0" w:legacyIndent="1410"/>
      <w:lvlJc w:val="left"/>
      <w:pPr>
        <w:ind w:left="1552" w:hanging="1410"/>
      </w:pPr>
    </w:lvl>
  </w:abstractNum>
  <w:abstractNum w:abstractNumId="12" w15:restartNumberingAfterBreak="0">
    <w:nsid w:val="24C43BC5"/>
    <w:multiLevelType w:val="hybridMultilevel"/>
    <w:tmpl w:val="5DA0226A"/>
    <w:lvl w:ilvl="0" w:tplc="3080098E">
      <w:start w:val="4"/>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F157E6"/>
    <w:multiLevelType w:val="hybridMultilevel"/>
    <w:tmpl w:val="AC3C20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5463380"/>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FC5180"/>
    <w:multiLevelType w:val="hybridMultilevel"/>
    <w:tmpl w:val="DFC64B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D8194E"/>
    <w:multiLevelType w:val="hybridMultilevel"/>
    <w:tmpl w:val="7C869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64DC0"/>
    <w:multiLevelType w:val="hybridMultilevel"/>
    <w:tmpl w:val="1144DE3E"/>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D54B0C"/>
    <w:multiLevelType w:val="hybridMultilevel"/>
    <w:tmpl w:val="80FA8E5A"/>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844E40"/>
    <w:multiLevelType w:val="hybridMultilevel"/>
    <w:tmpl w:val="551CA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F2671E"/>
    <w:multiLevelType w:val="hybridMultilevel"/>
    <w:tmpl w:val="8F6EFE0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7430A8C"/>
    <w:multiLevelType w:val="hybridMultilevel"/>
    <w:tmpl w:val="9AA88F66"/>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22" w15:restartNumberingAfterBreak="0">
    <w:nsid w:val="4D78374C"/>
    <w:multiLevelType w:val="hybridMultilevel"/>
    <w:tmpl w:val="5ECE7D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845B22"/>
    <w:multiLevelType w:val="hybridMultilevel"/>
    <w:tmpl w:val="ED741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6F674B"/>
    <w:multiLevelType w:val="hybridMultilevel"/>
    <w:tmpl w:val="6D84F7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7E19D9"/>
    <w:multiLevelType w:val="hybridMultilevel"/>
    <w:tmpl w:val="84E6EF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675D6D"/>
    <w:multiLevelType w:val="hybridMultilevel"/>
    <w:tmpl w:val="E3E0A6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86927"/>
    <w:multiLevelType w:val="hybridMultilevel"/>
    <w:tmpl w:val="6ECAB5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17C2434"/>
    <w:multiLevelType w:val="hybridMultilevel"/>
    <w:tmpl w:val="301E7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776277"/>
    <w:multiLevelType w:val="hybridMultilevel"/>
    <w:tmpl w:val="8B4C6558"/>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8C7705A"/>
    <w:multiLevelType w:val="hybridMultilevel"/>
    <w:tmpl w:val="D786A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216A2B"/>
    <w:multiLevelType w:val="hybridMultilevel"/>
    <w:tmpl w:val="A40C0C38"/>
    <w:lvl w:ilvl="0" w:tplc="E8B4ECA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6E72F9"/>
    <w:multiLevelType w:val="hybridMultilevel"/>
    <w:tmpl w:val="5D26D2B4"/>
    <w:lvl w:ilvl="0" w:tplc="EA00C246">
      <w:start w:val="1"/>
      <w:numFmt w:val="lowerLetter"/>
      <w:lvlText w:val="%1)"/>
      <w:lvlJc w:val="left"/>
      <w:pPr>
        <w:ind w:left="720" w:hanging="360"/>
      </w:pPr>
      <w:rPr>
        <w:rFonts w:ascii="Segoe UI" w:hAnsi="Segoe UI" w:cs="Segoe UI" w:hint="default"/>
        <w:b w:val="0"/>
        <w:i w:val="0"/>
        <w:color w:val="000000" w:themeColor="text1"/>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1E1B2D"/>
    <w:multiLevelType w:val="hybridMultilevel"/>
    <w:tmpl w:val="AB904114"/>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35D0EAE"/>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FB02FE"/>
    <w:multiLevelType w:val="hybridMultilevel"/>
    <w:tmpl w:val="E022F5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376B90"/>
    <w:multiLevelType w:val="hybridMultilevel"/>
    <w:tmpl w:val="71D45E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8A482B"/>
    <w:multiLevelType w:val="hybridMultilevel"/>
    <w:tmpl w:val="DA325EEE"/>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80AD6"/>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7910E7"/>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182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9685996">
    <w:abstractNumId w:val="11"/>
    <w:lvlOverride w:ilvl="0">
      <w:startOverride w:val="1"/>
    </w:lvlOverride>
  </w:num>
  <w:num w:numId="3" w16cid:durableId="1063452939">
    <w:abstractNumId w:val="39"/>
  </w:num>
  <w:num w:numId="4" w16cid:durableId="1238705111">
    <w:abstractNumId w:val="8"/>
  </w:num>
  <w:num w:numId="5" w16cid:durableId="429087544">
    <w:abstractNumId w:val="23"/>
  </w:num>
  <w:num w:numId="6" w16cid:durableId="897324988">
    <w:abstractNumId w:val="20"/>
  </w:num>
  <w:num w:numId="7" w16cid:durableId="459302712">
    <w:abstractNumId w:val="5"/>
  </w:num>
  <w:num w:numId="8" w16cid:durableId="1614169454">
    <w:abstractNumId w:val="17"/>
  </w:num>
  <w:num w:numId="9" w16cid:durableId="932933417">
    <w:abstractNumId w:val="31"/>
  </w:num>
  <w:num w:numId="10" w16cid:durableId="205140223">
    <w:abstractNumId w:val="10"/>
  </w:num>
  <w:num w:numId="11" w16cid:durableId="552735850">
    <w:abstractNumId w:val="9"/>
  </w:num>
  <w:num w:numId="12" w16cid:durableId="1049761267">
    <w:abstractNumId w:val="24"/>
  </w:num>
  <w:num w:numId="13" w16cid:durableId="388382640">
    <w:abstractNumId w:val="1"/>
  </w:num>
  <w:num w:numId="14" w16cid:durableId="688216460">
    <w:abstractNumId w:val="7"/>
  </w:num>
  <w:num w:numId="15" w16cid:durableId="730075773">
    <w:abstractNumId w:val="30"/>
  </w:num>
  <w:num w:numId="16" w16cid:durableId="495655281">
    <w:abstractNumId w:val="29"/>
  </w:num>
  <w:num w:numId="17" w16cid:durableId="127558287">
    <w:abstractNumId w:val="6"/>
  </w:num>
  <w:num w:numId="18" w16cid:durableId="2077166898">
    <w:abstractNumId w:val="32"/>
  </w:num>
  <w:num w:numId="19" w16cid:durableId="216823764">
    <w:abstractNumId w:val="26"/>
  </w:num>
  <w:num w:numId="20" w16cid:durableId="999389805">
    <w:abstractNumId w:val="21"/>
  </w:num>
  <w:num w:numId="21" w16cid:durableId="1249267622">
    <w:abstractNumId w:val="22"/>
  </w:num>
  <w:num w:numId="22" w16cid:durableId="727336472">
    <w:abstractNumId w:val="25"/>
  </w:num>
  <w:num w:numId="23" w16cid:durableId="1126966496">
    <w:abstractNumId w:val="28"/>
  </w:num>
  <w:num w:numId="24" w16cid:durableId="938412973">
    <w:abstractNumId w:val="2"/>
  </w:num>
  <w:num w:numId="25" w16cid:durableId="325478222">
    <w:abstractNumId w:val="40"/>
  </w:num>
  <w:num w:numId="26" w16cid:durableId="1801609064">
    <w:abstractNumId w:val="4"/>
  </w:num>
  <w:num w:numId="27" w16cid:durableId="104539867">
    <w:abstractNumId w:val="14"/>
  </w:num>
  <w:num w:numId="28" w16cid:durableId="1416970708">
    <w:abstractNumId w:val="38"/>
  </w:num>
  <w:num w:numId="29" w16cid:durableId="1530755190">
    <w:abstractNumId w:val="34"/>
  </w:num>
  <w:num w:numId="30" w16cid:durableId="1175144671">
    <w:abstractNumId w:val="0"/>
  </w:num>
  <w:num w:numId="31" w16cid:durableId="917053843">
    <w:abstractNumId w:val="15"/>
  </w:num>
  <w:num w:numId="32" w16cid:durableId="23135182">
    <w:abstractNumId w:val="16"/>
  </w:num>
  <w:num w:numId="33" w16cid:durableId="248005587">
    <w:abstractNumId w:val="3"/>
  </w:num>
  <w:num w:numId="34" w16cid:durableId="1073743808">
    <w:abstractNumId w:val="35"/>
  </w:num>
  <w:num w:numId="35" w16cid:durableId="1508012896">
    <w:abstractNumId w:val="33"/>
  </w:num>
  <w:num w:numId="36" w16cid:durableId="1515611722">
    <w:abstractNumId w:val="36"/>
  </w:num>
  <w:num w:numId="37" w16cid:durableId="1290747250">
    <w:abstractNumId w:val="37"/>
  </w:num>
  <w:num w:numId="38" w16cid:durableId="1520655687">
    <w:abstractNumId w:val="18"/>
  </w:num>
  <w:num w:numId="39" w16cid:durableId="1905750785">
    <w:abstractNumId w:val="19"/>
  </w:num>
  <w:num w:numId="40" w16cid:durableId="427193282">
    <w:abstractNumId w:val="13"/>
  </w:num>
  <w:num w:numId="41" w16cid:durableId="1882207983">
    <w:abstractNumId w:val="12"/>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vid Mareš">
    <w15:presenceInfo w15:providerId="AD" w15:userId="S::mares@mt-legal.com::2bad1e8b-7a7c-4331-a8c1-9fa61225ef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4F"/>
    <w:rsid w:val="00004E35"/>
    <w:rsid w:val="000130A1"/>
    <w:rsid w:val="00015A7B"/>
    <w:rsid w:val="00015C28"/>
    <w:rsid w:val="00016F41"/>
    <w:rsid w:val="00025D71"/>
    <w:rsid w:val="0003324A"/>
    <w:rsid w:val="00034CAE"/>
    <w:rsid w:val="00042582"/>
    <w:rsid w:val="00045D1A"/>
    <w:rsid w:val="00052169"/>
    <w:rsid w:val="00053382"/>
    <w:rsid w:val="00054C83"/>
    <w:rsid w:val="00055167"/>
    <w:rsid w:val="00061218"/>
    <w:rsid w:val="0008291E"/>
    <w:rsid w:val="0008717C"/>
    <w:rsid w:val="00087369"/>
    <w:rsid w:val="00094E26"/>
    <w:rsid w:val="000970D6"/>
    <w:rsid w:val="000A08D2"/>
    <w:rsid w:val="000A2845"/>
    <w:rsid w:val="000A684D"/>
    <w:rsid w:val="000B000A"/>
    <w:rsid w:val="000B01E0"/>
    <w:rsid w:val="000B1165"/>
    <w:rsid w:val="000B5AF8"/>
    <w:rsid w:val="000C4D2B"/>
    <w:rsid w:val="000C70E7"/>
    <w:rsid w:val="000C72F8"/>
    <w:rsid w:val="000D32F7"/>
    <w:rsid w:val="000D3AAA"/>
    <w:rsid w:val="000D6827"/>
    <w:rsid w:val="000D7E3A"/>
    <w:rsid w:val="000E504F"/>
    <w:rsid w:val="000F03FA"/>
    <w:rsid w:val="000F2008"/>
    <w:rsid w:val="000F4449"/>
    <w:rsid w:val="000F5673"/>
    <w:rsid w:val="00101270"/>
    <w:rsid w:val="001013D6"/>
    <w:rsid w:val="00103E55"/>
    <w:rsid w:val="001112C0"/>
    <w:rsid w:val="0012266E"/>
    <w:rsid w:val="001249BD"/>
    <w:rsid w:val="001258B0"/>
    <w:rsid w:val="001325B2"/>
    <w:rsid w:val="00141A23"/>
    <w:rsid w:val="00143AF0"/>
    <w:rsid w:val="001471E7"/>
    <w:rsid w:val="00150ECD"/>
    <w:rsid w:val="001535F4"/>
    <w:rsid w:val="001545CF"/>
    <w:rsid w:val="00154844"/>
    <w:rsid w:val="0015528F"/>
    <w:rsid w:val="00155429"/>
    <w:rsid w:val="00156790"/>
    <w:rsid w:val="00157AC9"/>
    <w:rsid w:val="00161EF6"/>
    <w:rsid w:val="00163D2D"/>
    <w:rsid w:val="001670C5"/>
    <w:rsid w:val="00173603"/>
    <w:rsid w:val="00177947"/>
    <w:rsid w:val="001826D7"/>
    <w:rsid w:val="0018420F"/>
    <w:rsid w:val="00184D01"/>
    <w:rsid w:val="0018636D"/>
    <w:rsid w:val="001874A9"/>
    <w:rsid w:val="001906AD"/>
    <w:rsid w:val="00190AF6"/>
    <w:rsid w:val="00194E53"/>
    <w:rsid w:val="00195671"/>
    <w:rsid w:val="001971F3"/>
    <w:rsid w:val="00197CBE"/>
    <w:rsid w:val="001A0C0B"/>
    <w:rsid w:val="001B1DAC"/>
    <w:rsid w:val="001B2C0E"/>
    <w:rsid w:val="001B7B87"/>
    <w:rsid w:val="001C49AE"/>
    <w:rsid w:val="001D4531"/>
    <w:rsid w:val="001D4B84"/>
    <w:rsid w:val="001D59AB"/>
    <w:rsid w:val="001D59E0"/>
    <w:rsid w:val="001D5FC0"/>
    <w:rsid w:val="001D6257"/>
    <w:rsid w:val="001F3470"/>
    <w:rsid w:val="001F7D88"/>
    <w:rsid w:val="002045A4"/>
    <w:rsid w:val="0021076D"/>
    <w:rsid w:val="00211316"/>
    <w:rsid w:val="002121B6"/>
    <w:rsid w:val="002141A3"/>
    <w:rsid w:val="002153BD"/>
    <w:rsid w:val="0021795F"/>
    <w:rsid w:val="00217C2E"/>
    <w:rsid w:val="00220EDC"/>
    <w:rsid w:val="0022724C"/>
    <w:rsid w:val="00230CCD"/>
    <w:rsid w:val="00237748"/>
    <w:rsid w:val="00242D3A"/>
    <w:rsid w:val="002468EE"/>
    <w:rsid w:val="00247C1C"/>
    <w:rsid w:val="0025398E"/>
    <w:rsid w:val="00254472"/>
    <w:rsid w:val="002622F3"/>
    <w:rsid w:val="00265E9C"/>
    <w:rsid w:val="00271732"/>
    <w:rsid w:val="00275237"/>
    <w:rsid w:val="00282D4F"/>
    <w:rsid w:val="0028601F"/>
    <w:rsid w:val="00290EF1"/>
    <w:rsid w:val="0029443D"/>
    <w:rsid w:val="0029685D"/>
    <w:rsid w:val="002A1BFC"/>
    <w:rsid w:val="002A42A1"/>
    <w:rsid w:val="002A4ABB"/>
    <w:rsid w:val="002A6775"/>
    <w:rsid w:val="002B456F"/>
    <w:rsid w:val="002C2284"/>
    <w:rsid w:val="002C636A"/>
    <w:rsid w:val="002D16A9"/>
    <w:rsid w:val="002D3622"/>
    <w:rsid w:val="002D4AAC"/>
    <w:rsid w:val="002E3D7D"/>
    <w:rsid w:val="002E5175"/>
    <w:rsid w:val="002E54A4"/>
    <w:rsid w:val="002E5770"/>
    <w:rsid w:val="002E776A"/>
    <w:rsid w:val="002F018A"/>
    <w:rsid w:val="002F2852"/>
    <w:rsid w:val="002F4B03"/>
    <w:rsid w:val="002F4BF6"/>
    <w:rsid w:val="002F5665"/>
    <w:rsid w:val="003006FD"/>
    <w:rsid w:val="00301166"/>
    <w:rsid w:val="00302565"/>
    <w:rsid w:val="003037C5"/>
    <w:rsid w:val="00304ED6"/>
    <w:rsid w:val="00305369"/>
    <w:rsid w:val="00307E36"/>
    <w:rsid w:val="00311AAF"/>
    <w:rsid w:val="003177B8"/>
    <w:rsid w:val="00320269"/>
    <w:rsid w:val="003208E7"/>
    <w:rsid w:val="0032093C"/>
    <w:rsid w:val="0032494E"/>
    <w:rsid w:val="00331CFB"/>
    <w:rsid w:val="00332647"/>
    <w:rsid w:val="00334BCF"/>
    <w:rsid w:val="00340675"/>
    <w:rsid w:val="003415C8"/>
    <w:rsid w:val="0034234F"/>
    <w:rsid w:val="0034321B"/>
    <w:rsid w:val="00344E4E"/>
    <w:rsid w:val="003546F1"/>
    <w:rsid w:val="0035512F"/>
    <w:rsid w:val="0036032E"/>
    <w:rsid w:val="00364A7C"/>
    <w:rsid w:val="0036511C"/>
    <w:rsid w:val="00371698"/>
    <w:rsid w:val="003743E6"/>
    <w:rsid w:val="00375D6B"/>
    <w:rsid w:val="00381F4A"/>
    <w:rsid w:val="00385819"/>
    <w:rsid w:val="003862C3"/>
    <w:rsid w:val="003872CA"/>
    <w:rsid w:val="00391440"/>
    <w:rsid w:val="0039405A"/>
    <w:rsid w:val="00396330"/>
    <w:rsid w:val="00397DF8"/>
    <w:rsid w:val="003A18CB"/>
    <w:rsid w:val="003A3489"/>
    <w:rsid w:val="003A3CC5"/>
    <w:rsid w:val="003B1917"/>
    <w:rsid w:val="003B62D3"/>
    <w:rsid w:val="003C2EE9"/>
    <w:rsid w:val="003C2FB0"/>
    <w:rsid w:val="003C448F"/>
    <w:rsid w:val="003C7DFA"/>
    <w:rsid w:val="003D0D7A"/>
    <w:rsid w:val="003D3CCC"/>
    <w:rsid w:val="003D4CDE"/>
    <w:rsid w:val="003D4E54"/>
    <w:rsid w:val="003E0584"/>
    <w:rsid w:val="003E0D14"/>
    <w:rsid w:val="003F3259"/>
    <w:rsid w:val="003F55AE"/>
    <w:rsid w:val="003F5822"/>
    <w:rsid w:val="003F5D42"/>
    <w:rsid w:val="003F6F0D"/>
    <w:rsid w:val="0040179B"/>
    <w:rsid w:val="00401C16"/>
    <w:rsid w:val="0040740F"/>
    <w:rsid w:val="0041047E"/>
    <w:rsid w:val="00412D09"/>
    <w:rsid w:val="004131F6"/>
    <w:rsid w:val="00413CF6"/>
    <w:rsid w:val="0041424F"/>
    <w:rsid w:val="00420D84"/>
    <w:rsid w:val="00424389"/>
    <w:rsid w:val="00427241"/>
    <w:rsid w:val="00434EC5"/>
    <w:rsid w:val="00435134"/>
    <w:rsid w:val="00437829"/>
    <w:rsid w:val="00440927"/>
    <w:rsid w:val="00442449"/>
    <w:rsid w:val="004428C1"/>
    <w:rsid w:val="00444A19"/>
    <w:rsid w:val="00452364"/>
    <w:rsid w:val="00452BAC"/>
    <w:rsid w:val="0045360C"/>
    <w:rsid w:val="004542F4"/>
    <w:rsid w:val="00454EC2"/>
    <w:rsid w:val="0045592B"/>
    <w:rsid w:val="00457A11"/>
    <w:rsid w:val="0046164C"/>
    <w:rsid w:val="004625B6"/>
    <w:rsid w:val="00464416"/>
    <w:rsid w:val="00464A47"/>
    <w:rsid w:val="0047503E"/>
    <w:rsid w:val="00477051"/>
    <w:rsid w:val="004809CB"/>
    <w:rsid w:val="004867A3"/>
    <w:rsid w:val="00486F84"/>
    <w:rsid w:val="004954E5"/>
    <w:rsid w:val="004A3303"/>
    <w:rsid w:val="004B3A91"/>
    <w:rsid w:val="004B41D7"/>
    <w:rsid w:val="004B605D"/>
    <w:rsid w:val="004C6BD3"/>
    <w:rsid w:val="004C6F1E"/>
    <w:rsid w:val="004C761D"/>
    <w:rsid w:val="004D0689"/>
    <w:rsid w:val="004D5C8A"/>
    <w:rsid w:val="004E3B9C"/>
    <w:rsid w:val="004E7358"/>
    <w:rsid w:val="004E7562"/>
    <w:rsid w:val="004F1956"/>
    <w:rsid w:val="004F38D5"/>
    <w:rsid w:val="004F5B3E"/>
    <w:rsid w:val="004F6865"/>
    <w:rsid w:val="00500270"/>
    <w:rsid w:val="00500E68"/>
    <w:rsid w:val="005067E3"/>
    <w:rsid w:val="00512034"/>
    <w:rsid w:val="00512A8B"/>
    <w:rsid w:val="00512BB3"/>
    <w:rsid w:val="0051415E"/>
    <w:rsid w:val="005148CA"/>
    <w:rsid w:val="0051748B"/>
    <w:rsid w:val="00520614"/>
    <w:rsid w:val="00521EC7"/>
    <w:rsid w:val="00522EEE"/>
    <w:rsid w:val="0052414C"/>
    <w:rsid w:val="00525321"/>
    <w:rsid w:val="00526DE0"/>
    <w:rsid w:val="005278DF"/>
    <w:rsid w:val="00535366"/>
    <w:rsid w:val="00535A05"/>
    <w:rsid w:val="00537222"/>
    <w:rsid w:val="00540926"/>
    <w:rsid w:val="00540EA3"/>
    <w:rsid w:val="00541D34"/>
    <w:rsid w:val="00545455"/>
    <w:rsid w:val="00547D26"/>
    <w:rsid w:val="005503EA"/>
    <w:rsid w:val="005534AB"/>
    <w:rsid w:val="00555D35"/>
    <w:rsid w:val="005564CE"/>
    <w:rsid w:val="00560B18"/>
    <w:rsid w:val="00564B8A"/>
    <w:rsid w:val="00564E7D"/>
    <w:rsid w:val="00566B8F"/>
    <w:rsid w:val="00571DCA"/>
    <w:rsid w:val="00574956"/>
    <w:rsid w:val="005757D1"/>
    <w:rsid w:val="005767F3"/>
    <w:rsid w:val="0058053D"/>
    <w:rsid w:val="00580F26"/>
    <w:rsid w:val="00581559"/>
    <w:rsid w:val="00582E22"/>
    <w:rsid w:val="00585A4C"/>
    <w:rsid w:val="00587162"/>
    <w:rsid w:val="00587C02"/>
    <w:rsid w:val="0059421C"/>
    <w:rsid w:val="0059533B"/>
    <w:rsid w:val="00595370"/>
    <w:rsid w:val="00597F2A"/>
    <w:rsid w:val="005A0248"/>
    <w:rsid w:val="005A2323"/>
    <w:rsid w:val="005A296C"/>
    <w:rsid w:val="005A2CBF"/>
    <w:rsid w:val="005A3111"/>
    <w:rsid w:val="005A515D"/>
    <w:rsid w:val="005B2A11"/>
    <w:rsid w:val="005B2A4F"/>
    <w:rsid w:val="005B4365"/>
    <w:rsid w:val="005D5C4B"/>
    <w:rsid w:val="005D63E8"/>
    <w:rsid w:val="005E0BE9"/>
    <w:rsid w:val="005F04A1"/>
    <w:rsid w:val="005F16EC"/>
    <w:rsid w:val="005F2B86"/>
    <w:rsid w:val="005F3629"/>
    <w:rsid w:val="005F3E6E"/>
    <w:rsid w:val="005F4C96"/>
    <w:rsid w:val="00605C16"/>
    <w:rsid w:val="006067C8"/>
    <w:rsid w:val="00607239"/>
    <w:rsid w:val="0062631F"/>
    <w:rsid w:val="0063627C"/>
    <w:rsid w:val="0064100B"/>
    <w:rsid w:val="006416F9"/>
    <w:rsid w:val="00645683"/>
    <w:rsid w:val="00646FA3"/>
    <w:rsid w:val="006515C6"/>
    <w:rsid w:val="006609CC"/>
    <w:rsid w:val="00660ABB"/>
    <w:rsid w:val="00661771"/>
    <w:rsid w:val="00662DCA"/>
    <w:rsid w:val="00663327"/>
    <w:rsid w:val="00667D3A"/>
    <w:rsid w:val="00673DA9"/>
    <w:rsid w:val="00676207"/>
    <w:rsid w:val="00676F27"/>
    <w:rsid w:val="006806DF"/>
    <w:rsid w:val="00684360"/>
    <w:rsid w:val="0068445B"/>
    <w:rsid w:val="006904F3"/>
    <w:rsid w:val="0069054D"/>
    <w:rsid w:val="006909E8"/>
    <w:rsid w:val="006A00C7"/>
    <w:rsid w:val="006A14D9"/>
    <w:rsid w:val="006A32DC"/>
    <w:rsid w:val="006A4EA4"/>
    <w:rsid w:val="006B19F0"/>
    <w:rsid w:val="006B3702"/>
    <w:rsid w:val="006B3FC8"/>
    <w:rsid w:val="006B7240"/>
    <w:rsid w:val="006B7445"/>
    <w:rsid w:val="006C1CAB"/>
    <w:rsid w:val="006C4081"/>
    <w:rsid w:val="006C7301"/>
    <w:rsid w:val="006D36D9"/>
    <w:rsid w:val="006D7261"/>
    <w:rsid w:val="006E042D"/>
    <w:rsid w:val="006E0B64"/>
    <w:rsid w:val="006E1F30"/>
    <w:rsid w:val="006E3784"/>
    <w:rsid w:val="006E47D8"/>
    <w:rsid w:val="006F0684"/>
    <w:rsid w:val="006F2EDD"/>
    <w:rsid w:val="00700BD7"/>
    <w:rsid w:val="0070116C"/>
    <w:rsid w:val="0070158C"/>
    <w:rsid w:val="007046BA"/>
    <w:rsid w:val="007052B3"/>
    <w:rsid w:val="00706898"/>
    <w:rsid w:val="00711DF1"/>
    <w:rsid w:val="00714579"/>
    <w:rsid w:val="00716401"/>
    <w:rsid w:val="007173BA"/>
    <w:rsid w:val="00717A7E"/>
    <w:rsid w:val="0072416F"/>
    <w:rsid w:val="007246FA"/>
    <w:rsid w:val="00724945"/>
    <w:rsid w:val="00724E4C"/>
    <w:rsid w:val="00732451"/>
    <w:rsid w:val="007373F1"/>
    <w:rsid w:val="00741698"/>
    <w:rsid w:val="00746CB1"/>
    <w:rsid w:val="00747A62"/>
    <w:rsid w:val="007562B0"/>
    <w:rsid w:val="007572BA"/>
    <w:rsid w:val="00760198"/>
    <w:rsid w:val="0076138A"/>
    <w:rsid w:val="00762265"/>
    <w:rsid w:val="00765CDF"/>
    <w:rsid w:val="00775FD1"/>
    <w:rsid w:val="00781AF5"/>
    <w:rsid w:val="007828E6"/>
    <w:rsid w:val="007861C1"/>
    <w:rsid w:val="007875D2"/>
    <w:rsid w:val="007917F8"/>
    <w:rsid w:val="00792175"/>
    <w:rsid w:val="007A28A1"/>
    <w:rsid w:val="007A38A0"/>
    <w:rsid w:val="007A44CB"/>
    <w:rsid w:val="007A65E6"/>
    <w:rsid w:val="007A6C74"/>
    <w:rsid w:val="007B01A3"/>
    <w:rsid w:val="007B3C01"/>
    <w:rsid w:val="007B5D7E"/>
    <w:rsid w:val="007B7379"/>
    <w:rsid w:val="007B75A1"/>
    <w:rsid w:val="007C2D96"/>
    <w:rsid w:val="007C6AA7"/>
    <w:rsid w:val="007D1EBC"/>
    <w:rsid w:val="007D3941"/>
    <w:rsid w:val="007D538E"/>
    <w:rsid w:val="007D78F2"/>
    <w:rsid w:val="007E0BEA"/>
    <w:rsid w:val="007E4092"/>
    <w:rsid w:val="007F1475"/>
    <w:rsid w:val="007F2AF5"/>
    <w:rsid w:val="007F38E7"/>
    <w:rsid w:val="007F57B9"/>
    <w:rsid w:val="007F5E64"/>
    <w:rsid w:val="00804A17"/>
    <w:rsid w:val="00804ACE"/>
    <w:rsid w:val="008156EE"/>
    <w:rsid w:val="0081664E"/>
    <w:rsid w:val="0082686F"/>
    <w:rsid w:val="0083111D"/>
    <w:rsid w:val="00835965"/>
    <w:rsid w:val="0083728A"/>
    <w:rsid w:val="00840815"/>
    <w:rsid w:val="00843F65"/>
    <w:rsid w:val="0084779E"/>
    <w:rsid w:val="0085018B"/>
    <w:rsid w:val="008533AB"/>
    <w:rsid w:val="00855583"/>
    <w:rsid w:val="00857F82"/>
    <w:rsid w:val="00864545"/>
    <w:rsid w:val="00864C89"/>
    <w:rsid w:val="00867B61"/>
    <w:rsid w:val="0087090B"/>
    <w:rsid w:val="00873276"/>
    <w:rsid w:val="00876898"/>
    <w:rsid w:val="00880817"/>
    <w:rsid w:val="00882561"/>
    <w:rsid w:val="00894B39"/>
    <w:rsid w:val="00895CC5"/>
    <w:rsid w:val="008A189E"/>
    <w:rsid w:val="008A3099"/>
    <w:rsid w:val="008A46C4"/>
    <w:rsid w:val="008A6836"/>
    <w:rsid w:val="008A6BB4"/>
    <w:rsid w:val="008A75ED"/>
    <w:rsid w:val="008B49AF"/>
    <w:rsid w:val="008C2C3A"/>
    <w:rsid w:val="008C334F"/>
    <w:rsid w:val="008C4F73"/>
    <w:rsid w:val="008D7AF9"/>
    <w:rsid w:val="008D7DD1"/>
    <w:rsid w:val="008E069D"/>
    <w:rsid w:val="008E0CF2"/>
    <w:rsid w:val="008E10A6"/>
    <w:rsid w:val="008E1D29"/>
    <w:rsid w:val="008E27F3"/>
    <w:rsid w:val="009004F1"/>
    <w:rsid w:val="00903A6F"/>
    <w:rsid w:val="009044C6"/>
    <w:rsid w:val="00917693"/>
    <w:rsid w:val="009203A6"/>
    <w:rsid w:val="00925FEA"/>
    <w:rsid w:val="00932777"/>
    <w:rsid w:val="00932F97"/>
    <w:rsid w:val="009374AB"/>
    <w:rsid w:val="009422E9"/>
    <w:rsid w:val="00942B57"/>
    <w:rsid w:val="00944D47"/>
    <w:rsid w:val="00950A88"/>
    <w:rsid w:val="00951F6A"/>
    <w:rsid w:val="0095724F"/>
    <w:rsid w:val="009625F1"/>
    <w:rsid w:val="00964BC1"/>
    <w:rsid w:val="009650AC"/>
    <w:rsid w:val="0096687A"/>
    <w:rsid w:val="00967EBF"/>
    <w:rsid w:val="00970BF4"/>
    <w:rsid w:val="00971726"/>
    <w:rsid w:val="0097382D"/>
    <w:rsid w:val="00980591"/>
    <w:rsid w:val="00981777"/>
    <w:rsid w:val="00983DA9"/>
    <w:rsid w:val="009848AD"/>
    <w:rsid w:val="0098651A"/>
    <w:rsid w:val="00992BAC"/>
    <w:rsid w:val="009941EA"/>
    <w:rsid w:val="00997440"/>
    <w:rsid w:val="009A1452"/>
    <w:rsid w:val="009B183E"/>
    <w:rsid w:val="009B4252"/>
    <w:rsid w:val="009C0F11"/>
    <w:rsid w:val="009C7BC2"/>
    <w:rsid w:val="009D0237"/>
    <w:rsid w:val="009D4754"/>
    <w:rsid w:val="009D6295"/>
    <w:rsid w:val="009E0D4E"/>
    <w:rsid w:val="009E3E95"/>
    <w:rsid w:val="009E4408"/>
    <w:rsid w:val="009F1545"/>
    <w:rsid w:val="009F171C"/>
    <w:rsid w:val="009F578B"/>
    <w:rsid w:val="00A013A5"/>
    <w:rsid w:val="00A03BFF"/>
    <w:rsid w:val="00A04AA1"/>
    <w:rsid w:val="00A07114"/>
    <w:rsid w:val="00A111AB"/>
    <w:rsid w:val="00A13695"/>
    <w:rsid w:val="00A15B4B"/>
    <w:rsid w:val="00A2387A"/>
    <w:rsid w:val="00A24C6C"/>
    <w:rsid w:val="00A261B4"/>
    <w:rsid w:val="00A27247"/>
    <w:rsid w:val="00A275B6"/>
    <w:rsid w:val="00A30204"/>
    <w:rsid w:val="00A30833"/>
    <w:rsid w:val="00A34297"/>
    <w:rsid w:val="00A343CA"/>
    <w:rsid w:val="00A358AB"/>
    <w:rsid w:val="00A46903"/>
    <w:rsid w:val="00A5088D"/>
    <w:rsid w:val="00A51A06"/>
    <w:rsid w:val="00A52168"/>
    <w:rsid w:val="00A62D50"/>
    <w:rsid w:val="00A64032"/>
    <w:rsid w:val="00A65092"/>
    <w:rsid w:val="00A75756"/>
    <w:rsid w:val="00A759D8"/>
    <w:rsid w:val="00A75EFF"/>
    <w:rsid w:val="00A760F1"/>
    <w:rsid w:val="00A77774"/>
    <w:rsid w:val="00A84D98"/>
    <w:rsid w:val="00A84FD6"/>
    <w:rsid w:val="00A92BB1"/>
    <w:rsid w:val="00A92D53"/>
    <w:rsid w:val="00AA1B54"/>
    <w:rsid w:val="00AA2592"/>
    <w:rsid w:val="00AA3C94"/>
    <w:rsid w:val="00AB02A6"/>
    <w:rsid w:val="00AB108C"/>
    <w:rsid w:val="00AB2C56"/>
    <w:rsid w:val="00AB31BB"/>
    <w:rsid w:val="00AB368F"/>
    <w:rsid w:val="00AD3618"/>
    <w:rsid w:val="00AD4E17"/>
    <w:rsid w:val="00AD55AB"/>
    <w:rsid w:val="00AD6F53"/>
    <w:rsid w:val="00AE188C"/>
    <w:rsid w:val="00AE2C86"/>
    <w:rsid w:val="00AE3DFE"/>
    <w:rsid w:val="00AE43E3"/>
    <w:rsid w:val="00AE55CB"/>
    <w:rsid w:val="00AE5FCC"/>
    <w:rsid w:val="00AE720F"/>
    <w:rsid w:val="00AF086E"/>
    <w:rsid w:val="00AF1D81"/>
    <w:rsid w:val="00AF5F43"/>
    <w:rsid w:val="00AF60EF"/>
    <w:rsid w:val="00B00808"/>
    <w:rsid w:val="00B021B5"/>
    <w:rsid w:val="00B029DD"/>
    <w:rsid w:val="00B05C8D"/>
    <w:rsid w:val="00B13723"/>
    <w:rsid w:val="00B15717"/>
    <w:rsid w:val="00B15DF2"/>
    <w:rsid w:val="00B17BAF"/>
    <w:rsid w:val="00B255CB"/>
    <w:rsid w:val="00B25FB0"/>
    <w:rsid w:val="00B30EC0"/>
    <w:rsid w:val="00B44D1F"/>
    <w:rsid w:val="00B45192"/>
    <w:rsid w:val="00B47A18"/>
    <w:rsid w:val="00B51506"/>
    <w:rsid w:val="00B52C01"/>
    <w:rsid w:val="00B52FD2"/>
    <w:rsid w:val="00B54242"/>
    <w:rsid w:val="00B55FD8"/>
    <w:rsid w:val="00B5635A"/>
    <w:rsid w:val="00B56809"/>
    <w:rsid w:val="00B62264"/>
    <w:rsid w:val="00B669A1"/>
    <w:rsid w:val="00B741F1"/>
    <w:rsid w:val="00B742DF"/>
    <w:rsid w:val="00B91DDF"/>
    <w:rsid w:val="00B95580"/>
    <w:rsid w:val="00BA1FDF"/>
    <w:rsid w:val="00BA32BF"/>
    <w:rsid w:val="00BA36B3"/>
    <w:rsid w:val="00BA4917"/>
    <w:rsid w:val="00BA5C37"/>
    <w:rsid w:val="00BA6675"/>
    <w:rsid w:val="00BB2BD1"/>
    <w:rsid w:val="00BB656E"/>
    <w:rsid w:val="00BB6E3C"/>
    <w:rsid w:val="00BB744C"/>
    <w:rsid w:val="00BB7841"/>
    <w:rsid w:val="00BC1F68"/>
    <w:rsid w:val="00BC37D8"/>
    <w:rsid w:val="00BC43B4"/>
    <w:rsid w:val="00BC5917"/>
    <w:rsid w:val="00BC6965"/>
    <w:rsid w:val="00BD202E"/>
    <w:rsid w:val="00BD6271"/>
    <w:rsid w:val="00BD751E"/>
    <w:rsid w:val="00BE135C"/>
    <w:rsid w:val="00BE316B"/>
    <w:rsid w:val="00BE395D"/>
    <w:rsid w:val="00BF720E"/>
    <w:rsid w:val="00C0007C"/>
    <w:rsid w:val="00C0039E"/>
    <w:rsid w:val="00C00E0E"/>
    <w:rsid w:val="00C02473"/>
    <w:rsid w:val="00C04239"/>
    <w:rsid w:val="00C1237B"/>
    <w:rsid w:val="00C14741"/>
    <w:rsid w:val="00C15506"/>
    <w:rsid w:val="00C15C18"/>
    <w:rsid w:val="00C163FA"/>
    <w:rsid w:val="00C17AF9"/>
    <w:rsid w:val="00C2334E"/>
    <w:rsid w:val="00C244AC"/>
    <w:rsid w:val="00C3065F"/>
    <w:rsid w:val="00C3299F"/>
    <w:rsid w:val="00C330C0"/>
    <w:rsid w:val="00C360E1"/>
    <w:rsid w:val="00C47550"/>
    <w:rsid w:val="00C53D46"/>
    <w:rsid w:val="00C5596E"/>
    <w:rsid w:val="00C600C7"/>
    <w:rsid w:val="00C6489B"/>
    <w:rsid w:val="00C655D3"/>
    <w:rsid w:val="00C73E23"/>
    <w:rsid w:val="00C74781"/>
    <w:rsid w:val="00C75943"/>
    <w:rsid w:val="00C80262"/>
    <w:rsid w:val="00C81C7C"/>
    <w:rsid w:val="00C85506"/>
    <w:rsid w:val="00C85A78"/>
    <w:rsid w:val="00C85F40"/>
    <w:rsid w:val="00C87EBA"/>
    <w:rsid w:val="00C906C0"/>
    <w:rsid w:val="00C91AE0"/>
    <w:rsid w:val="00C957E5"/>
    <w:rsid w:val="00C964D8"/>
    <w:rsid w:val="00C97C0F"/>
    <w:rsid w:val="00CA0BEE"/>
    <w:rsid w:val="00CA5DEA"/>
    <w:rsid w:val="00CA67EA"/>
    <w:rsid w:val="00CB2AB7"/>
    <w:rsid w:val="00CB5044"/>
    <w:rsid w:val="00CB5145"/>
    <w:rsid w:val="00CB56E3"/>
    <w:rsid w:val="00CD186B"/>
    <w:rsid w:val="00CD332E"/>
    <w:rsid w:val="00CD3ABE"/>
    <w:rsid w:val="00CD4C5D"/>
    <w:rsid w:val="00CD6FCF"/>
    <w:rsid w:val="00CF3775"/>
    <w:rsid w:val="00D028E0"/>
    <w:rsid w:val="00D032C6"/>
    <w:rsid w:val="00D04136"/>
    <w:rsid w:val="00D0530A"/>
    <w:rsid w:val="00D07F14"/>
    <w:rsid w:val="00D113A8"/>
    <w:rsid w:val="00D14E86"/>
    <w:rsid w:val="00D17008"/>
    <w:rsid w:val="00D202F9"/>
    <w:rsid w:val="00D2249A"/>
    <w:rsid w:val="00D26C57"/>
    <w:rsid w:val="00D301C6"/>
    <w:rsid w:val="00D31C91"/>
    <w:rsid w:val="00D330A7"/>
    <w:rsid w:val="00D37720"/>
    <w:rsid w:val="00D42CEC"/>
    <w:rsid w:val="00D4670F"/>
    <w:rsid w:val="00D47596"/>
    <w:rsid w:val="00D5087F"/>
    <w:rsid w:val="00D623F3"/>
    <w:rsid w:val="00D6620A"/>
    <w:rsid w:val="00D6681D"/>
    <w:rsid w:val="00D70746"/>
    <w:rsid w:val="00D71869"/>
    <w:rsid w:val="00D74B2E"/>
    <w:rsid w:val="00D83C04"/>
    <w:rsid w:val="00D85616"/>
    <w:rsid w:val="00D90C9E"/>
    <w:rsid w:val="00D929FE"/>
    <w:rsid w:val="00D93627"/>
    <w:rsid w:val="00D97B39"/>
    <w:rsid w:val="00DA5571"/>
    <w:rsid w:val="00DA62D3"/>
    <w:rsid w:val="00DB203E"/>
    <w:rsid w:val="00DB2093"/>
    <w:rsid w:val="00DB3A95"/>
    <w:rsid w:val="00DB5369"/>
    <w:rsid w:val="00DB59A3"/>
    <w:rsid w:val="00DB7E5B"/>
    <w:rsid w:val="00DC14AE"/>
    <w:rsid w:val="00DC5369"/>
    <w:rsid w:val="00DC5CB2"/>
    <w:rsid w:val="00DD3CAE"/>
    <w:rsid w:val="00DD433C"/>
    <w:rsid w:val="00DE13F7"/>
    <w:rsid w:val="00DE4A0A"/>
    <w:rsid w:val="00DE62E7"/>
    <w:rsid w:val="00DE6A06"/>
    <w:rsid w:val="00DE7E53"/>
    <w:rsid w:val="00DF2758"/>
    <w:rsid w:val="00DF3A21"/>
    <w:rsid w:val="00DF4642"/>
    <w:rsid w:val="00DF519B"/>
    <w:rsid w:val="00DF6FE9"/>
    <w:rsid w:val="00DF7A17"/>
    <w:rsid w:val="00DF7D20"/>
    <w:rsid w:val="00E02EBE"/>
    <w:rsid w:val="00E03DD6"/>
    <w:rsid w:val="00E06EB7"/>
    <w:rsid w:val="00E10055"/>
    <w:rsid w:val="00E10233"/>
    <w:rsid w:val="00E10441"/>
    <w:rsid w:val="00E20EA6"/>
    <w:rsid w:val="00E221EE"/>
    <w:rsid w:val="00E22786"/>
    <w:rsid w:val="00E22D79"/>
    <w:rsid w:val="00E247EA"/>
    <w:rsid w:val="00E24F21"/>
    <w:rsid w:val="00E26205"/>
    <w:rsid w:val="00E2651B"/>
    <w:rsid w:val="00E27349"/>
    <w:rsid w:val="00E3085E"/>
    <w:rsid w:val="00E319A9"/>
    <w:rsid w:val="00E3238D"/>
    <w:rsid w:val="00E32D52"/>
    <w:rsid w:val="00E37007"/>
    <w:rsid w:val="00E42950"/>
    <w:rsid w:val="00E44E1B"/>
    <w:rsid w:val="00E47DEA"/>
    <w:rsid w:val="00E50016"/>
    <w:rsid w:val="00E51FCB"/>
    <w:rsid w:val="00E53876"/>
    <w:rsid w:val="00E542AB"/>
    <w:rsid w:val="00E54924"/>
    <w:rsid w:val="00E54A43"/>
    <w:rsid w:val="00E61285"/>
    <w:rsid w:val="00E76A37"/>
    <w:rsid w:val="00E77286"/>
    <w:rsid w:val="00E77BCB"/>
    <w:rsid w:val="00E8199C"/>
    <w:rsid w:val="00E82FF3"/>
    <w:rsid w:val="00E843E3"/>
    <w:rsid w:val="00E9178C"/>
    <w:rsid w:val="00E93AF5"/>
    <w:rsid w:val="00E96B54"/>
    <w:rsid w:val="00EA2A4E"/>
    <w:rsid w:val="00EA5878"/>
    <w:rsid w:val="00EA5F97"/>
    <w:rsid w:val="00EA7899"/>
    <w:rsid w:val="00EC0F9C"/>
    <w:rsid w:val="00EC2019"/>
    <w:rsid w:val="00EC3203"/>
    <w:rsid w:val="00ED1984"/>
    <w:rsid w:val="00ED1D81"/>
    <w:rsid w:val="00ED458A"/>
    <w:rsid w:val="00ED651F"/>
    <w:rsid w:val="00EE360F"/>
    <w:rsid w:val="00EE688F"/>
    <w:rsid w:val="00EF0218"/>
    <w:rsid w:val="00EF4632"/>
    <w:rsid w:val="00F00F14"/>
    <w:rsid w:val="00F030A8"/>
    <w:rsid w:val="00F05AF4"/>
    <w:rsid w:val="00F06723"/>
    <w:rsid w:val="00F144CC"/>
    <w:rsid w:val="00F170AD"/>
    <w:rsid w:val="00F21575"/>
    <w:rsid w:val="00F21AF8"/>
    <w:rsid w:val="00F24660"/>
    <w:rsid w:val="00F2521D"/>
    <w:rsid w:val="00F27407"/>
    <w:rsid w:val="00F27F00"/>
    <w:rsid w:val="00F27F42"/>
    <w:rsid w:val="00F303E1"/>
    <w:rsid w:val="00F35C8F"/>
    <w:rsid w:val="00F412E0"/>
    <w:rsid w:val="00F41816"/>
    <w:rsid w:val="00F42EDD"/>
    <w:rsid w:val="00F43041"/>
    <w:rsid w:val="00F454D0"/>
    <w:rsid w:val="00F55D69"/>
    <w:rsid w:val="00F64772"/>
    <w:rsid w:val="00F6643F"/>
    <w:rsid w:val="00F7341C"/>
    <w:rsid w:val="00F73E2E"/>
    <w:rsid w:val="00F7452B"/>
    <w:rsid w:val="00F75B38"/>
    <w:rsid w:val="00F81444"/>
    <w:rsid w:val="00F822C3"/>
    <w:rsid w:val="00F90D69"/>
    <w:rsid w:val="00F91DB9"/>
    <w:rsid w:val="00F9573D"/>
    <w:rsid w:val="00FA38E7"/>
    <w:rsid w:val="00FA47CD"/>
    <w:rsid w:val="00FA69D1"/>
    <w:rsid w:val="00FB16EA"/>
    <w:rsid w:val="00FB27A1"/>
    <w:rsid w:val="00FB607F"/>
    <w:rsid w:val="00FC0610"/>
    <w:rsid w:val="00FC755E"/>
    <w:rsid w:val="00FC7A9B"/>
    <w:rsid w:val="00FD1B10"/>
    <w:rsid w:val="00FD63C3"/>
    <w:rsid w:val="00FD6974"/>
    <w:rsid w:val="00FD6A0B"/>
    <w:rsid w:val="00FD77BD"/>
    <w:rsid w:val="00FE4EBF"/>
    <w:rsid w:val="00FE52DE"/>
    <w:rsid w:val="00FE5609"/>
    <w:rsid w:val="00FE67E6"/>
    <w:rsid w:val="00FE6AEF"/>
    <w:rsid w:val="00FF1E0B"/>
    <w:rsid w:val="00FF4FD0"/>
    <w:rsid w:val="00FF7431"/>
    <w:rsid w:val="012011CC"/>
    <w:rsid w:val="01A16F02"/>
    <w:rsid w:val="01A58EF7"/>
    <w:rsid w:val="02823060"/>
    <w:rsid w:val="02A624AC"/>
    <w:rsid w:val="03389A9D"/>
    <w:rsid w:val="0375C4B6"/>
    <w:rsid w:val="04AFA9AA"/>
    <w:rsid w:val="04C6FB01"/>
    <w:rsid w:val="05130FA0"/>
    <w:rsid w:val="05688D4B"/>
    <w:rsid w:val="064681DD"/>
    <w:rsid w:val="067004ED"/>
    <w:rsid w:val="07FCABA1"/>
    <w:rsid w:val="083E45C6"/>
    <w:rsid w:val="0866F01C"/>
    <w:rsid w:val="08842F4D"/>
    <w:rsid w:val="08A5D69C"/>
    <w:rsid w:val="0953F199"/>
    <w:rsid w:val="09B0C483"/>
    <w:rsid w:val="09B26EE3"/>
    <w:rsid w:val="0A131380"/>
    <w:rsid w:val="0B12C57F"/>
    <w:rsid w:val="0B8E9AF5"/>
    <w:rsid w:val="0C2DD359"/>
    <w:rsid w:val="0CB2DAD4"/>
    <w:rsid w:val="0CB67AF7"/>
    <w:rsid w:val="0EED828E"/>
    <w:rsid w:val="0FD5FDED"/>
    <w:rsid w:val="1000A184"/>
    <w:rsid w:val="102338C0"/>
    <w:rsid w:val="10FF5CD1"/>
    <w:rsid w:val="119D4ACE"/>
    <w:rsid w:val="11CC93E3"/>
    <w:rsid w:val="12D4BCD4"/>
    <w:rsid w:val="12EFEEE7"/>
    <w:rsid w:val="13850081"/>
    <w:rsid w:val="13970C18"/>
    <w:rsid w:val="13DE016F"/>
    <w:rsid w:val="144503A6"/>
    <w:rsid w:val="14D4EB90"/>
    <w:rsid w:val="1501B215"/>
    <w:rsid w:val="157DCE3F"/>
    <w:rsid w:val="170A0FEA"/>
    <w:rsid w:val="1737AB5F"/>
    <w:rsid w:val="180BB3A7"/>
    <w:rsid w:val="180C8C52"/>
    <w:rsid w:val="183A21A7"/>
    <w:rsid w:val="19EB96E5"/>
    <w:rsid w:val="1A481D8B"/>
    <w:rsid w:val="1A746B82"/>
    <w:rsid w:val="1ACC5A1F"/>
    <w:rsid w:val="1B3AF0B5"/>
    <w:rsid w:val="1B979B0C"/>
    <w:rsid w:val="1C1EAE90"/>
    <w:rsid w:val="1C8FE479"/>
    <w:rsid w:val="1D2C7BA9"/>
    <w:rsid w:val="1E08A753"/>
    <w:rsid w:val="1E2BB4DA"/>
    <w:rsid w:val="1F0B6DBB"/>
    <w:rsid w:val="1F335675"/>
    <w:rsid w:val="1F6B9A78"/>
    <w:rsid w:val="1FEE7845"/>
    <w:rsid w:val="20596C5A"/>
    <w:rsid w:val="20BA64BC"/>
    <w:rsid w:val="212B28D3"/>
    <w:rsid w:val="245868E4"/>
    <w:rsid w:val="249AF65E"/>
    <w:rsid w:val="24C249C8"/>
    <w:rsid w:val="260107D1"/>
    <w:rsid w:val="2621BECE"/>
    <w:rsid w:val="262A42DD"/>
    <w:rsid w:val="268F704C"/>
    <w:rsid w:val="272FE930"/>
    <w:rsid w:val="276848EE"/>
    <w:rsid w:val="278B20E6"/>
    <w:rsid w:val="2865A42F"/>
    <w:rsid w:val="28E46F0B"/>
    <w:rsid w:val="2903EDD6"/>
    <w:rsid w:val="29DC433D"/>
    <w:rsid w:val="29E4FDCD"/>
    <w:rsid w:val="2BCAB320"/>
    <w:rsid w:val="2BFB5A0C"/>
    <w:rsid w:val="2CEF5550"/>
    <w:rsid w:val="2D30F240"/>
    <w:rsid w:val="2D74B7AA"/>
    <w:rsid w:val="2DE6BD04"/>
    <w:rsid w:val="2E494D31"/>
    <w:rsid w:val="2E8B25B1"/>
    <w:rsid w:val="2ECF35B1"/>
    <w:rsid w:val="2FC5A9F1"/>
    <w:rsid w:val="2FD0AA67"/>
    <w:rsid w:val="30698F21"/>
    <w:rsid w:val="30951007"/>
    <w:rsid w:val="310BDB65"/>
    <w:rsid w:val="3172189B"/>
    <w:rsid w:val="321878F5"/>
    <w:rsid w:val="33C000D2"/>
    <w:rsid w:val="33EE5C1D"/>
    <w:rsid w:val="340A7C6C"/>
    <w:rsid w:val="350D251F"/>
    <w:rsid w:val="35739B25"/>
    <w:rsid w:val="35894C46"/>
    <w:rsid w:val="35C4FE98"/>
    <w:rsid w:val="3607DD6F"/>
    <w:rsid w:val="3684880A"/>
    <w:rsid w:val="36E2C879"/>
    <w:rsid w:val="37256AA3"/>
    <w:rsid w:val="38166453"/>
    <w:rsid w:val="39412DC7"/>
    <w:rsid w:val="3ADB2D75"/>
    <w:rsid w:val="3BD98B2E"/>
    <w:rsid w:val="3BE25AC5"/>
    <w:rsid w:val="3C2AB64B"/>
    <w:rsid w:val="3CA004BB"/>
    <w:rsid w:val="3E59933F"/>
    <w:rsid w:val="3E5AA4E8"/>
    <w:rsid w:val="3E88211E"/>
    <w:rsid w:val="3F90151C"/>
    <w:rsid w:val="40DC25A2"/>
    <w:rsid w:val="41EBD230"/>
    <w:rsid w:val="425D7C8D"/>
    <w:rsid w:val="42D87090"/>
    <w:rsid w:val="42FAF193"/>
    <w:rsid w:val="435B7486"/>
    <w:rsid w:val="43AB943B"/>
    <w:rsid w:val="445E0EA9"/>
    <w:rsid w:val="4491EE43"/>
    <w:rsid w:val="44BEB067"/>
    <w:rsid w:val="44CCA825"/>
    <w:rsid w:val="454F4672"/>
    <w:rsid w:val="4683E191"/>
    <w:rsid w:val="471A8B86"/>
    <w:rsid w:val="472A5E74"/>
    <w:rsid w:val="474175E3"/>
    <w:rsid w:val="479D7235"/>
    <w:rsid w:val="47AD46A0"/>
    <w:rsid w:val="4830E608"/>
    <w:rsid w:val="486273C1"/>
    <w:rsid w:val="4865865D"/>
    <w:rsid w:val="487A6972"/>
    <w:rsid w:val="488989EA"/>
    <w:rsid w:val="48A01863"/>
    <w:rsid w:val="4914E484"/>
    <w:rsid w:val="4A3494AA"/>
    <w:rsid w:val="4A3B8DAF"/>
    <w:rsid w:val="4B48CC97"/>
    <w:rsid w:val="4B87926A"/>
    <w:rsid w:val="4D05C2F3"/>
    <w:rsid w:val="4D0F9213"/>
    <w:rsid w:val="4D7D5B8F"/>
    <w:rsid w:val="4DB4D7F3"/>
    <w:rsid w:val="4EB80CBF"/>
    <w:rsid w:val="4EFED979"/>
    <w:rsid w:val="4F1A40B9"/>
    <w:rsid w:val="4F7ABC11"/>
    <w:rsid w:val="50253F07"/>
    <w:rsid w:val="504EE0F1"/>
    <w:rsid w:val="50B67B63"/>
    <w:rsid w:val="52CF6E78"/>
    <w:rsid w:val="52E16F39"/>
    <w:rsid w:val="53B2308D"/>
    <w:rsid w:val="53EE1C25"/>
    <w:rsid w:val="5400049F"/>
    <w:rsid w:val="55B178E6"/>
    <w:rsid w:val="55E82102"/>
    <w:rsid w:val="56AF8C3F"/>
    <w:rsid w:val="56BC22BB"/>
    <w:rsid w:val="56DACAFE"/>
    <w:rsid w:val="5704641B"/>
    <w:rsid w:val="577B057B"/>
    <w:rsid w:val="577F4231"/>
    <w:rsid w:val="57F2E3F3"/>
    <w:rsid w:val="588855C2"/>
    <w:rsid w:val="591FC1C4"/>
    <w:rsid w:val="59DC83D4"/>
    <w:rsid w:val="5A2EFF61"/>
    <w:rsid w:val="5A33A009"/>
    <w:rsid w:val="5A561DC6"/>
    <w:rsid w:val="5B4BBC64"/>
    <w:rsid w:val="5B522D6D"/>
    <w:rsid w:val="5B993E93"/>
    <w:rsid w:val="5BF1EE27"/>
    <w:rsid w:val="5C880B44"/>
    <w:rsid w:val="5D74DAF9"/>
    <w:rsid w:val="5EF227D2"/>
    <w:rsid w:val="5F4DA3C1"/>
    <w:rsid w:val="5F791EEF"/>
    <w:rsid w:val="5FCA85C7"/>
    <w:rsid w:val="6030EA7C"/>
    <w:rsid w:val="607C894A"/>
    <w:rsid w:val="61CAA8D1"/>
    <w:rsid w:val="61DACE9D"/>
    <w:rsid w:val="61F82A2F"/>
    <w:rsid w:val="621427B4"/>
    <w:rsid w:val="6260338C"/>
    <w:rsid w:val="62705D14"/>
    <w:rsid w:val="62C90C82"/>
    <w:rsid w:val="62F899BA"/>
    <w:rsid w:val="63025760"/>
    <w:rsid w:val="634B99BA"/>
    <w:rsid w:val="63915E75"/>
    <w:rsid w:val="654BC876"/>
    <w:rsid w:val="656BCABD"/>
    <w:rsid w:val="6667DF6E"/>
    <w:rsid w:val="67013E7E"/>
    <w:rsid w:val="679793CB"/>
    <w:rsid w:val="684C7899"/>
    <w:rsid w:val="686873C3"/>
    <w:rsid w:val="691F00F4"/>
    <w:rsid w:val="6A40BCFD"/>
    <w:rsid w:val="6A7B6EF9"/>
    <w:rsid w:val="6AB293F1"/>
    <w:rsid w:val="6B0A02BD"/>
    <w:rsid w:val="6B4D29D0"/>
    <w:rsid w:val="6BA0B292"/>
    <w:rsid w:val="6C95F146"/>
    <w:rsid w:val="6DA7638F"/>
    <w:rsid w:val="6DB873F5"/>
    <w:rsid w:val="6E180E33"/>
    <w:rsid w:val="6E27C1CC"/>
    <w:rsid w:val="6E88C1A0"/>
    <w:rsid w:val="6ED86811"/>
    <w:rsid w:val="6EF46E63"/>
    <w:rsid w:val="6EFB9763"/>
    <w:rsid w:val="6FCCD06A"/>
    <w:rsid w:val="706490C5"/>
    <w:rsid w:val="70A11F8C"/>
    <w:rsid w:val="70BA8AD2"/>
    <w:rsid w:val="71D7CA0A"/>
    <w:rsid w:val="72921545"/>
    <w:rsid w:val="72B12080"/>
    <w:rsid w:val="730A118A"/>
    <w:rsid w:val="730A9CFD"/>
    <w:rsid w:val="74A3CEAD"/>
    <w:rsid w:val="74AAFF0B"/>
    <w:rsid w:val="74E4CB2A"/>
    <w:rsid w:val="7536E617"/>
    <w:rsid w:val="75CBA08F"/>
    <w:rsid w:val="76A0F380"/>
    <w:rsid w:val="77429071"/>
    <w:rsid w:val="77B8267D"/>
    <w:rsid w:val="7829BFC3"/>
    <w:rsid w:val="78C6278B"/>
    <w:rsid w:val="7A865345"/>
    <w:rsid w:val="7AEBC0DA"/>
    <w:rsid w:val="7B3E2350"/>
    <w:rsid w:val="7B49F036"/>
    <w:rsid w:val="7C3B72EB"/>
    <w:rsid w:val="7C85A353"/>
    <w:rsid w:val="7C8BCE7E"/>
    <w:rsid w:val="7CB7A438"/>
    <w:rsid w:val="7CCF5F9F"/>
    <w:rsid w:val="7D07FDBA"/>
    <w:rsid w:val="7E06D666"/>
    <w:rsid w:val="7FB1A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331F"/>
  <w15:chartTrackingRefBased/>
  <w15:docId w15:val="{F6B5E3CD-258A-4EF2-90A7-8F798DBD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2Exact">
    <w:name w:val="Základní text (2) Exact"/>
    <w:basedOn w:val="Standardnpsmoodstavce"/>
    <w:rsid w:val="00BE395D"/>
    <w:rPr>
      <w:rFonts w:ascii="Times New Roman" w:hAnsi="Times New Roman" w:cs="Times New Roman"/>
      <w:sz w:val="22"/>
      <w:szCs w:val="22"/>
    </w:rPr>
  </w:style>
  <w:style w:type="paragraph" w:customStyle="1" w:styleId="Styl1">
    <w:name w:val="Styl1"/>
    <w:basedOn w:val="Normln"/>
    <w:link w:val="Styl1Char"/>
    <w:qFormat/>
    <w:rsid w:val="00BE395D"/>
    <w:pPr>
      <w:widowControl w:val="0"/>
      <w:spacing w:before="240" w:after="240" w:line="259" w:lineRule="exact"/>
      <w:jc w:val="both"/>
    </w:pPr>
    <w:rPr>
      <w:rFonts w:ascii="Times New Roman" w:eastAsia="Arial" w:hAnsi="Times New Roman" w:cs="Times New Roman"/>
      <w:kern w:val="0"/>
      <w:lang w:eastAsia="cs-CZ" w:bidi="cs-CZ"/>
      <w14:ligatures w14:val="none"/>
    </w:rPr>
  </w:style>
  <w:style w:type="character" w:customStyle="1" w:styleId="Styl1Char">
    <w:name w:val="Styl1 Char"/>
    <w:basedOn w:val="Standardnpsmoodstavce"/>
    <w:link w:val="Styl1"/>
    <w:rsid w:val="00BE395D"/>
    <w:rPr>
      <w:rFonts w:ascii="Times New Roman" w:eastAsia="Arial" w:hAnsi="Times New Roman" w:cs="Times New Roman"/>
      <w:kern w:val="0"/>
      <w:lang w:eastAsia="cs-CZ" w:bidi="cs-CZ"/>
      <w14:ligatures w14:val="none"/>
    </w:rPr>
  </w:style>
  <w:style w:type="character" w:customStyle="1" w:styleId="TextpoznpodarouChar">
    <w:name w:val="Text pozn. pod čarou Char"/>
    <w:aliases w:val="fn Char"/>
    <w:basedOn w:val="Standardnpsmoodstavce"/>
    <w:link w:val="Textpoznpodarou"/>
    <w:uiPriority w:val="99"/>
    <w:semiHidden/>
    <w:locked/>
    <w:rsid w:val="00894B39"/>
    <w:rPr>
      <w:rFonts w:ascii="Times New Roman" w:eastAsia="Times New Roman" w:hAnsi="Times New Roman" w:cs="Times New Roman"/>
      <w:sz w:val="20"/>
      <w:szCs w:val="20"/>
      <w:lang w:val="fr-FR" w:eastAsia="cs-CZ"/>
    </w:rPr>
  </w:style>
  <w:style w:type="paragraph" w:styleId="Textpoznpodarou">
    <w:name w:val="footnote text"/>
    <w:aliases w:val="fn"/>
    <w:basedOn w:val="Normln"/>
    <w:link w:val="TextpoznpodarouChar"/>
    <w:uiPriority w:val="99"/>
    <w:semiHidden/>
    <w:unhideWhenUsed/>
    <w:rsid w:val="00894B39"/>
    <w:pPr>
      <w:spacing w:after="0" w:line="240" w:lineRule="auto"/>
    </w:pPr>
    <w:rPr>
      <w:rFonts w:ascii="Times New Roman" w:eastAsia="Times New Roman" w:hAnsi="Times New Roman" w:cs="Times New Roman"/>
      <w:sz w:val="20"/>
      <w:szCs w:val="20"/>
      <w:lang w:val="fr-FR" w:eastAsia="cs-CZ"/>
    </w:rPr>
  </w:style>
  <w:style w:type="character" w:customStyle="1" w:styleId="TextpoznpodarouChar1">
    <w:name w:val="Text pozn. pod čarou Char1"/>
    <w:basedOn w:val="Standardnpsmoodstavce"/>
    <w:uiPriority w:val="99"/>
    <w:semiHidden/>
    <w:rsid w:val="00894B39"/>
    <w:rPr>
      <w:sz w:val="20"/>
      <w:szCs w:val="20"/>
    </w:rPr>
  </w:style>
  <w:style w:type="character" w:customStyle="1" w:styleId="ZkladntextChar">
    <w:name w:val="Základní text Char"/>
    <w:aliases w:val="b Char"/>
    <w:basedOn w:val="Standardnpsmoodstavce"/>
    <w:link w:val="Zkladntext"/>
    <w:semiHidden/>
    <w:locked/>
    <w:rsid w:val="00894B39"/>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semiHidden/>
    <w:unhideWhenUsed/>
    <w:rsid w:val="00894B3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uiPriority w:val="99"/>
    <w:semiHidden/>
    <w:rsid w:val="00894B39"/>
  </w:style>
  <w:style w:type="paragraph" w:styleId="Bezmezer">
    <w:name w:val="No Spacing"/>
    <w:uiPriority w:val="1"/>
    <w:qFormat/>
    <w:rsid w:val="00894B39"/>
    <w:pPr>
      <w:spacing w:after="0" w:line="240" w:lineRule="auto"/>
    </w:pPr>
    <w:rPr>
      <w:rFonts w:ascii="Segoe UI" w:hAnsi="Segoe UI"/>
    </w:rPr>
  </w:style>
  <w:style w:type="character" w:customStyle="1" w:styleId="OdstavecseseznamemChar">
    <w:name w:val="Odstavec se seznamem Char"/>
    <w:link w:val="Odstavecseseznamem"/>
    <w:uiPriority w:val="34"/>
    <w:locked/>
    <w:rsid w:val="00894B39"/>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894B39"/>
    <w:pPr>
      <w:spacing w:after="0" w:line="240" w:lineRule="auto"/>
      <w:ind w:left="708"/>
    </w:pPr>
    <w:rPr>
      <w:rFonts w:ascii="Times New Roman" w:eastAsia="Times New Roman" w:hAnsi="Times New Roman" w:cs="Times New Roman"/>
      <w:sz w:val="24"/>
      <w:szCs w:val="24"/>
      <w:lang w:eastAsia="cs-CZ"/>
    </w:rPr>
  </w:style>
  <w:style w:type="paragraph" w:customStyle="1" w:styleId="Export0">
    <w:name w:val="Export 0"/>
    <w:basedOn w:val="Normln"/>
    <w:rsid w:val="00894B39"/>
    <w:pPr>
      <w:widowControl w:val="0"/>
      <w:spacing w:after="0" w:line="240" w:lineRule="auto"/>
    </w:pPr>
    <w:rPr>
      <w:rFonts w:ascii="Avinion" w:eastAsia="Times New Roman" w:hAnsi="Avinion" w:cs="Times New Roman"/>
      <w:kern w:val="0"/>
      <w:sz w:val="24"/>
      <w:szCs w:val="20"/>
      <w:lang w:eastAsia="cs-CZ"/>
      <w14:ligatures w14:val="none"/>
    </w:rPr>
  </w:style>
  <w:style w:type="paragraph" w:customStyle="1" w:styleId="Smlouva-slo">
    <w:name w:val="Smlouva-číslo"/>
    <w:basedOn w:val="Normln"/>
    <w:uiPriority w:val="99"/>
    <w:rsid w:val="00894B39"/>
    <w:pPr>
      <w:widowControl w:val="0"/>
      <w:snapToGrid w:val="0"/>
      <w:spacing w:before="120" w:after="0" w:line="240" w:lineRule="atLeast"/>
      <w:jc w:val="both"/>
    </w:pPr>
    <w:rPr>
      <w:rFonts w:ascii="Times New Roman" w:eastAsia="Times New Roman" w:hAnsi="Times New Roman" w:cs="Times New Roman"/>
      <w:kern w:val="0"/>
      <w:sz w:val="24"/>
      <w:szCs w:val="20"/>
      <w:lang w:eastAsia="cs-CZ"/>
      <w14:ligatures w14:val="none"/>
    </w:rPr>
  </w:style>
  <w:style w:type="paragraph" w:customStyle="1" w:styleId="Default">
    <w:name w:val="Default"/>
    <w:rsid w:val="00894B39"/>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character" w:styleId="Znakapoznpodarou">
    <w:name w:val="footnote reference"/>
    <w:uiPriority w:val="99"/>
    <w:semiHidden/>
    <w:unhideWhenUsed/>
    <w:rsid w:val="00894B39"/>
    <w:rPr>
      <w:vertAlign w:val="superscript"/>
    </w:rPr>
  </w:style>
  <w:style w:type="table" w:styleId="Mkatabulky">
    <w:name w:val="Table Grid"/>
    <w:basedOn w:val="Normlntabulka"/>
    <w:uiPriority w:val="39"/>
    <w:rsid w:val="00894B39"/>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TunExact">
    <w:name w:val="Základní text (2) + Tučné Exact"/>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Tun">
    <w:name w:val="Základní text (2) + Tučné"/>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KurzvaExact">
    <w:name w:val="Základní text (2) + Kurzíva Exact"/>
    <w:basedOn w:val="Standardnpsmoodstavce"/>
    <w:rsid w:val="00D623F3"/>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character" w:styleId="Odkaznakoment">
    <w:name w:val="annotation reference"/>
    <w:basedOn w:val="Standardnpsmoodstavce"/>
    <w:uiPriority w:val="99"/>
    <w:semiHidden/>
    <w:unhideWhenUsed/>
    <w:rsid w:val="007B3C01"/>
    <w:rPr>
      <w:sz w:val="16"/>
      <w:szCs w:val="16"/>
    </w:rPr>
  </w:style>
  <w:style w:type="paragraph" w:styleId="Textkomente">
    <w:name w:val="annotation text"/>
    <w:basedOn w:val="Normln"/>
    <w:link w:val="TextkomenteChar"/>
    <w:uiPriority w:val="99"/>
    <w:unhideWhenUsed/>
    <w:rsid w:val="007B3C01"/>
    <w:pPr>
      <w:spacing w:line="240" w:lineRule="auto"/>
    </w:pPr>
    <w:rPr>
      <w:sz w:val="20"/>
      <w:szCs w:val="20"/>
    </w:rPr>
  </w:style>
  <w:style w:type="character" w:customStyle="1" w:styleId="TextkomenteChar">
    <w:name w:val="Text komentáře Char"/>
    <w:basedOn w:val="Standardnpsmoodstavce"/>
    <w:link w:val="Textkomente"/>
    <w:uiPriority w:val="99"/>
    <w:rsid w:val="007B3C01"/>
    <w:rPr>
      <w:sz w:val="20"/>
      <w:szCs w:val="20"/>
    </w:rPr>
  </w:style>
  <w:style w:type="paragraph" w:styleId="Pedmtkomente">
    <w:name w:val="annotation subject"/>
    <w:basedOn w:val="Textkomente"/>
    <w:next w:val="Textkomente"/>
    <w:link w:val="PedmtkomenteChar"/>
    <w:uiPriority w:val="99"/>
    <w:semiHidden/>
    <w:unhideWhenUsed/>
    <w:rsid w:val="007B3C01"/>
    <w:rPr>
      <w:b/>
      <w:bCs/>
    </w:rPr>
  </w:style>
  <w:style w:type="character" w:customStyle="1" w:styleId="PedmtkomenteChar">
    <w:name w:val="Předmět komentáře Char"/>
    <w:basedOn w:val="TextkomenteChar"/>
    <w:link w:val="Pedmtkomente"/>
    <w:uiPriority w:val="99"/>
    <w:semiHidden/>
    <w:rsid w:val="007B3C01"/>
    <w:rPr>
      <w:b/>
      <w:bCs/>
      <w:sz w:val="20"/>
      <w:szCs w:val="20"/>
    </w:rPr>
  </w:style>
  <w:style w:type="character" w:customStyle="1" w:styleId="Zkladntext2Kurzva">
    <w:name w:val="Základní text (2) + Kurzíva"/>
    <w:basedOn w:val="Standardnpsmoodstavce"/>
    <w:rsid w:val="00AF086E"/>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Zhlav">
    <w:name w:val="header"/>
    <w:basedOn w:val="Normln"/>
    <w:link w:val="ZhlavChar"/>
    <w:uiPriority w:val="99"/>
    <w:semiHidden/>
    <w:unhideWhenUsed/>
    <w:rsid w:val="00597F2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97F2A"/>
  </w:style>
  <w:style w:type="paragraph" w:styleId="Zpat">
    <w:name w:val="footer"/>
    <w:basedOn w:val="Normln"/>
    <w:link w:val="ZpatChar"/>
    <w:uiPriority w:val="99"/>
    <w:semiHidden/>
    <w:unhideWhenUsed/>
    <w:rsid w:val="00597F2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97F2A"/>
  </w:style>
  <w:style w:type="character" w:customStyle="1" w:styleId="Zkladntext210pt">
    <w:name w:val="Základní text (2) + 10 pt"/>
    <w:basedOn w:val="Standardnpsmoodstavce"/>
    <w:rsid w:val="000F5673"/>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Zkladntext285pt">
    <w:name w:val="Základní text (2) + 8;5 pt"/>
    <w:basedOn w:val="Standardnpsmoodstavce"/>
    <w:rsid w:val="007A65E6"/>
    <w:rPr>
      <w:rFonts w:ascii="Arial" w:eastAsia="Arial" w:hAnsi="Arial" w:cs="Arial"/>
      <w:b w:val="0"/>
      <w:bCs w:val="0"/>
      <w:i w:val="0"/>
      <w:iCs w:val="0"/>
      <w:smallCaps w:val="0"/>
      <w:strike w:val="0"/>
      <w:color w:val="000000"/>
      <w:spacing w:val="0"/>
      <w:w w:val="100"/>
      <w:position w:val="0"/>
      <w:sz w:val="17"/>
      <w:szCs w:val="17"/>
      <w:u w:val="none"/>
      <w:lang w:val="cs-CZ" w:eastAsia="cs-CZ" w:bidi="cs-CZ"/>
    </w:rPr>
  </w:style>
  <w:style w:type="character" w:customStyle="1" w:styleId="Zkladntext25Nekurzva">
    <w:name w:val="Základní text (25) + Ne kurzíva"/>
    <w:basedOn w:val="Standardnpsmoodstavce"/>
    <w:rsid w:val="00A24C6C"/>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Revize">
    <w:name w:val="Revision"/>
    <w:hidden/>
    <w:uiPriority w:val="99"/>
    <w:semiHidden/>
    <w:rsid w:val="00B15DF2"/>
    <w:pPr>
      <w:spacing w:after="0" w:line="240" w:lineRule="auto"/>
    </w:pPr>
  </w:style>
  <w:style w:type="character" w:customStyle="1" w:styleId="normaltextrun">
    <w:name w:val="normaltextrun"/>
    <w:basedOn w:val="Standardnpsmoodstavce"/>
    <w:rsid w:val="00835965"/>
  </w:style>
  <w:style w:type="character" w:styleId="Hypertextovodkaz">
    <w:name w:val="Hyperlink"/>
    <w:basedOn w:val="Standardnpsmoodstavce"/>
    <w:uiPriority w:val="99"/>
    <w:unhideWhenUsed/>
    <w:rsid w:val="00C02473"/>
    <w:rPr>
      <w:color w:val="0563C1" w:themeColor="hyperlink"/>
      <w:u w:val="single"/>
    </w:rPr>
  </w:style>
  <w:style w:type="character" w:styleId="Nevyeenzmnka">
    <w:name w:val="Unresolved Mention"/>
    <w:basedOn w:val="Standardnpsmoodstavce"/>
    <w:uiPriority w:val="99"/>
    <w:semiHidden/>
    <w:unhideWhenUsed/>
    <w:rsid w:val="00C02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967027">
      <w:bodyDiv w:val="1"/>
      <w:marLeft w:val="0"/>
      <w:marRight w:val="0"/>
      <w:marTop w:val="0"/>
      <w:marBottom w:val="0"/>
      <w:divBdr>
        <w:top w:val="none" w:sz="0" w:space="0" w:color="auto"/>
        <w:left w:val="none" w:sz="0" w:space="0" w:color="auto"/>
        <w:bottom w:val="none" w:sz="0" w:space="0" w:color="auto"/>
        <w:right w:val="none" w:sz="0" w:space="0" w:color="auto"/>
      </w:divBdr>
    </w:div>
    <w:div w:id="549459013">
      <w:bodyDiv w:val="1"/>
      <w:marLeft w:val="0"/>
      <w:marRight w:val="0"/>
      <w:marTop w:val="0"/>
      <w:marBottom w:val="0"/>
      <w:divBdr>
        <w:top w:val="none" w:sz="0" w:space="0" w:color="auto"/>
        <w:left w:val="none" w:sz="0" w:space="0" w:color="auto"/>
        <w:bottom w:val="none" w:sz="0" w:space="0" w:color="auto"/>
        <w:right w:val="none" w:sz="0" w:space="0" w:color="auto"/>
      </w:divBdr>
      <w:divsChild>
        <w:div w:id="951012156">
          <w:marLeft w:val="0"/>
          <w:marRight w:val="0"/>
          <w:marTop w:val="0"/>
          <w:marBottom w:val="0"/>
          <w:divBdr>
            <w:top w:val="none" w:sz="0" w:space="0" w:color="auto"/>
            <w:left w:val="none" w:sz="0" w:space="0" w:color="auto"/>
            <w:bottom w:val="none" w:sz="0" w:space="0" w:color="auto"/>
            <w:right w:val="none" w:sz="0" w:space="0" w:color="auto"/>
          </w:divBdr>
        </w:div>
        <w:div w:id="1746799718">
          <w:marLeft w:val="0"/>
          <w:marRight w:val="0"/>
          <w:marTop w:val="0"/>
          <w:marBottom w:val="0"/>
          <w:divBdr>
            <w:top w:val="none" w:sz="0" w:space="0" w:color="auto"/>
            <w:left w:val="none" w:sz="0" w:space="0" w:color="auto"/>
            <w:bottom w:val="none" w:sz="0" w:space="0" w:color="auto"/>
            <w:right w:val="none" w:sz="0" w:space="0" w:color="auto"/>
          </w:divBdr>
        </w:div>
      </w:divsChild>
    </w:div>
    <w:div w:id="12980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3AA8C-CAC8-42D6-8A24-4E1D349D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12233</Words>
  <Characters>74500</Characters>
  <Application>Microsoft Office Word</Application>
  <DocSecurity>0</DocSecurity>
  <Lines>1773</Lines>
  <Paragraphs>728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Jan-Filip Novotný</dc:creator>
  <cp:keywords/>
  <dc:description/>
  <cp:lastModifiedBy>David Mareš</cp:lastModifiedBy>
  <cp:revision>2</cp:revision>
  <dcterms:created xsi:type="dcterms:W3CDTF">2025-10-07T18:41:00Z</dcterms:created>
  <dcterms:modified xsi:type="dcterms:W3CDTF">2025-10-07T18:41:00Z</dcterms:modified>
</cp:coreProperties>
</file>